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61828" w14:textId="4CBFB630" w:rsidR="00AB46DF" w:rsidRPr="002D68EF" w:rsidRDefault="00AB46DF">
      <w:pPr>
        <w:rPr>
          <w:lang w:val="en-GB"/>
        </w:rPr>
      </w:pPr>
    </w:p>
    <w:p w14:paraId="27B99C49" w14:textId="77777777" w:rsidR="00AB46DF" w:rsidRPr="002D68EF" w:rsidRDefault="00AB46DF" w:rsidP="00AB46DF">
      <w:pPr>
        <w:jc w:val="center"/>
        <w:rPr>
          <w:lang w:val="en-GB"/>
        </w:rPr>
      </w:pPr>
    </w:p>
    <w:p w14:paraId="16AD69A0" w14:textId="77777777" w:rsidR="00AB46DF" w:rsidRPr="002D68EF" w:rsidRDefault="00AB46DF" w:rsidP="00AB46DF">
      <w:pPr>
        <w:jc w:val="center"/>
        <w:rPr>
          <w:lang w:val="en-GB"/>
        </w:rPr>
      </w:pPr>
    </w:p>
    <w:p w14:paraId="15B9CF15" w14:textId="77777777" w:rsidR="00AB46DF" w:rsidRPr="002D68EF" w:rsidRDefault="00AB46DF" w:rsidP="00AB46DF">
      <w:pPr>
        <w:rPr>
          <w:lang w:val="en-GB"/>
        </w:rPr>
      </w:pPr>
    </w:p>
    <w:p w14:paraId="144A15B3" w14:textId="77777777" w:rsidR="00AB46DF" w:rsidRPr="002D68EF" w:rsidRDefault="00AB46DF" w:rsidP="00AB46DF">
      <w:pPr>
        <w:rPr>
          <w:lang w:val="en-GB"/>
        </w:rPr>
      </w:pPr>
    </w:p>
    <w:p w14:paraId="792F28EC" w14:textId="77777777" w:rsidR="00AB46DF" w:rsidRPr="002D68EF" w:rsidRDefault="00D20E3B" w:rsidP="00AB46DF">
      <w:pPr>
        <w:jc w:val="center"/>
        <w:rPr>
          <w:b/>
          <w:sz w:val="24"/>
          <w:lang w:val="en-GB"/>
        </w:rPr>
      </w:pPr>
      <w:r w:rsidRPr="002D68EF">
        <w:rPr>
          <w:b/>
          <w:noProof/>
          <w:sz w:val="24"/>
          <w:szCs w:val="20"/>
          <w:lang w:val="en-GB" w:eastAsia="da-DK"/>
        </w:rPr>
        <mc:AlternateContent>
          <mc:Choice Requires="wpg">
            <w:drawing>
              <wp:anchor distT="0" distB="0" distL="114300" distR="114300" simplePos="0" relativeHeight="251658242" behindDoc="0" locked="0" layoutInCell="1" allowOverlap="1" wp14:anchorId="49B652FB" wp14:editId="24A67510">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28D88" w14:textId="66C781AC" w:rsidR="001F60D3" w:rsidRPr="00FE1795" w:rsidRDefault="001F60D3" w:rsidP="00AB46DF">
                              <w:pPr>
                                <w:rPr>
                                  <w:color w:val="57433E"/>
                                  <w:sz w:val="68"/>
                                </w:rPr>
                              </w:pPr>
                              <w:r w:rsidRPr="00FE1795">
                                <w:rPr>
                                  <w:color w:val="FFFFFF"/>
                                  <w:sz w:val="68"/>
                                </w:rPr>
                                <w:t xml:space="preserve">CEPT Report </w:t>
                              </w:r>
                              <w:r>
                                <w:rPr>
                                  <w:color w:val="D2232A"/>
                                  <w:sz w:val="68"/>
                                </w:rPr>
                                <w:t>087</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9B652FB" id="Group 37" o:spid="_x0000_s1026" style="position:absolute;left:0;text-align:left;margin-left:-56.7pt;margin-top:5.5pt;width:595.6pt;height:651.1pt;z-index:251658242"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1C228D88" w14:textId="66C781AC" w:rsidR="001F60D3" w:rsidRPr="00FE1795" w:rsidRDefault="001F60D3" w:rsidP="00AB46DF">
                        <w:pPr>
                          <w:rPr>
                            <w:color w:val="57433E"/>
                            <w:sz w:val="68"/>
                          </w:rPr>
                        </w:pPr>
                        <w:r w:rsidRPr="00FE1795">
                          <w:rPr>
                            <w:color w:val="FFFFFF"/>
                            <w:sz w:val="68"/>
                          </w:rPr>
                          <w:t xml:space="preserve">CEPT Report </w:t>
                        </w:r>
                        <w:r>
                          <w:rPr>
                            <w:color w:val="D2232A"/>
                            <w:sz w:val="68"/>
                          </w:rPr>
                          <w:t>087</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2141EF15" w14:textId="77777777" w:rsidR="00AB46DF" w:rsidRPr="002D68EF" w:rsidRDefault="00AB46DF" w:rsidP="00AB46DF">
      <w:pPr>
        <w:jc w:val="center"/>
        <w:rPr>
          <w:b/>
          <w:sz w:val="24"/>
          <w:lang w:val="en-GB"/>
        </w:rPr>
      </w:pPr>
    </w:p>
    <w:p w14:paraId="797DAA27" w14:textId="77777777" w:rsidR="00AB46DF" w:rsidRPr="002D68EF" w:rsidRDefault="00AB46DF" w:rsidP="00AB46DF">
      <w:pPr>
        <w:jc w:val="center"/>
        <w:rPr>
          <w:b/>
          <w:sz w:val="24"/>
          <w:lang w:val="en-GB"/>
        </w:rPr>
      </w:pPr>
    </w:p>
    <w:p w14:paraId="64F59CD7" w14:textId="77777777" w:rsidR="00AB46DF" w:rsidRPr="002D68EF" w:rsidRDefault="00AB46DF" w:rsidP="00AB46DF">
      <w:pPr>
        <w:jc w:val="center"/>
        <w:rPr>
          <w:b/>
          <w:sz w:val="24"/>
          <w:lang w:val="en-GB"/>
        </w:rPr>
      </w:pPr>
    </w:p>
    <w:p w14:paraId="3D8EDBEB" w14:textId="77777777" w:rsidR="00AB46DF" w:rsidRPr="002D68EF" w:rsidRDefault="00AB46DF" w:rsidP="00AB46DF">
      <w:pPr>
        <w:jc w:val="center"/>
        <w:rPr>
          <w:b/>
          <w:sz w:val="24"/>
          <w:lang w:val="en-GB"/>
        </w:rPr>
      </w:pPr>
    </w:p>
    <w:p w14:paraId="2C978ADB" w14:textId="77777777" w:rsidR="00AB46DF" w:rsidRPr="002D68EF" w:rsidRDefault="00AB46DF" w:rsidP="00AB46DF">
      <w:pPr>
        <w:jc w:val="center"/>
        <w:rPr>
          <w:b/>
          <w:sz w:val="24"/>
          <w:lang w:val="en-GB"/>
        </w:rPr>
      </w:pPr>
    </w:p>
    <w:p w14:paraId="4CB6CE25" w14:textId="77777777" w:rsidR="00AB46DF" w:rsidRPr="002D68EF" w:rsidRDefault="00AB46DF" w:rsidP="00AB46DF">
      <w:pPr>
        <w:jc w:val="center"/>
        <w:rPr>
          <w:b/>
          <w:sz w:val="24"/>
          <w:lang w:val="en-GB"/>
        </w:rPr>
      </w:pPr>
    </w:p>
    <w:p w14:paraId="1C0F5270" w14:textId="77777777" w:rsidR="00AB46DF" w:rsidRPr="002D68EF" w:rsidRDefault="00AB46DF" w:rsidP="00AB46DF">
      <w:pPr>
        <w:jc w:val="center"/>
        <w:rPr>
          <w:b/>
          <w:sz w:val="24"/>
          <w:lang w:val="en-GB"/>
        </w:rPr>
      </w:pPr>
    </w:p>
    <w:p w14:paraId="12DA42DF" w14:textId="77777777" w:rsidR="00AB46DF" w:rsidRPr="002D68EF" w:rsidRDefault="00AB46DF" w:rsidP="00AB46DF">
      <w:pPr>
        <w:jc w:val="center"/>
        <w:rPr>
          <w:b/>
          <w:sz w:val="24"/>
          <w:lang w:val="en-GB"/>
        </w:rPr>
      </w:pPr>
    </w:p>
    <w:p w14:paraId="5A44109E" w14:textId="77777777" w:rsidR="00AB46DF" w:rsidRPr="002D68EF" w:rsidRDefault="00AB46DF" w:rsidP="00AB46DF">
      <w:pPr>
        <w:jc w:val="center"/>
        <w:rPr>
          <w:b/>
          <w:sz w:val="24"/>
          <w:lang w:val="en-GB"/>
        </w:rPr>
      </w:pPr>
    </w:p>
    <w:p w14:paraId="003E72AA" w14:textId="77777777" w:rsidR="00AB46DF" w:rsidRPr="002D68EF" w:rsidRDefault="00AB46DF" w:rsidP="00AB46DF">
      <w:pPr>
        <w:jc w:val="center"/>
        <w:rPr>
          <w:b/>
          <w:sz w:val="24"/>
          <w:lang w:val="en-GB"/>
        </w:rPr>
      </w:pPr>
    </w:p>
    <w:p w14:paraId="76C1A17F" w14:textId="77777777" w:rsidR="00AB46DF" w:rsidRPr="002D68EF" w:rsidRDefault="00AB46DF" w:rsidP="00AB46DF">
      <w:pPr>
        <w:rPr>
          <w:b/>
          <w:sz w:val="24"/>
          <w:lang w:val="en-GB"/>
        </w:rPr>
      </w:pPr>
    </w:p>
    <w:p w14:paraId="7D5D78C0" w14:textId="77777777" w:rsidR="00AB46DF" w:rsidRPr="002D68EF" w:rsidRDefault="00AB46DF" w:rsidP="00AB46DF">
      <w:pPr>
        <w:jc w:val="center"/>
        <w:rPr>
          <w:b/>
          <w:sz w:val="24"/>
          <w:lang w:val="en-GB"/>
        </w:rPr>
      </w:pPr>
    </w:p>
    <w:p w14:paraId="05EE5078" w14:textId="5C45FF15" w:rsidR="00AB46DF" w:rsidRPr="002D68EF" w:rsidRDefault="00D24CFC" w:rsidP="00AB46DF">
      <w:pPr>
        <w:pStyle w:val="Reporttitledescription"/>
        <w:rPr>
          <w:lang w:val="en-GB"/>
        </w:rPr>
      </w:pPr>
      <w:r>
        <w:rPr>
          <w:lang w:val="en-GB"/>
        </w:rPr>
        <w:fldChar w:fldCharType="begin">
          <w:ffData>
            <w:name w:val="Text7"/>
            <w:enabled/>
            <w:calcOnExit w:val="0"/>
            <w:textInput>
              <w:default w:val="Report from CEPT to the European Commission in response to the Mandate to review the limit of out-of-band (OOB) Emissions below 5935 MHz applicable to Very Low Power (VLP) WAS/RLAN devices"/>
            </w:textInput>
          </w:ffData>
        </w:fldChar>
      </w:r>
      <w:bookmarkStart w:id="0" w:name="Text7"/>
      <w:r>
        <w:rPr>
          <w:lang w:val="en-GB"/>
        </w:rPr>
        <w:instrText xml:space="preserve"> FORMTEXT </w:instrText>
      </w:r>
      <w:r>
        <w:rPr>
          <w:lang w:val="en-GB"/>
        </w:rPr>
      </w:r>
      <w:r>
        <w:rPr>
          <w:lang w:val="en-GB"/>
        </w:rPr>
        <w:fldChar w:fldCharType="separate"/>
      </w:r>
      <w:r>
        <w:rPr>
          <w:noProof/>
          <w:lang w:val="en-GB"/>
        </w:rPr>
        <w:t>Report from CEPT to the European Commission in response to the Mandate to review the limit of out-of-band (OOB) Emissions below 5935 MHz applicable to Very Low Power (VLP) WAS/RLAN devices</w:t>
      </w:r>
      <w:r>
        <w:rPr>
          <w:lang w:val="en-GB"/>
        </w:rPr>
        <w:fldChar w:fldCharType="end"/>
      </w:r>
      <w:bookmarkEnd w:id="0"/>
    </w:p>
    <w:p w14:paraId="29F5B6C3" w14:textId="5323AA5D" w:rsidR="00AB46DF" w:rsidRPr="002D68EF" w:rsidRDefault="006D1C80" w:rsidP="00AB46DF">
      <w:pPr>
        <w:pStyle w:val="Reporttitledescription"/>
        <w:rPr>
          <w:b/>
          <w:sz w:val="18"/>
          <w:lang w:val="en-GB"/>
        </w:rPr>
      </w:pPr>
      <w:r>
        <w:rPr>
          <w:b/>
          <w:sz w:val="18"/>
          <w:lang w:val="en-GB"/>
        </w:rPr>
        <w:fldChar w:fldCharType="begin">
          <w:ffData>
            <w:name w:val="Text8"/>
            <w:enabled/>
            <w:calcOnExit w:val="0"/>
            <w:textInput>
              <w:default w:val="approved on 08 November 2024"/>
            </w:textInput>
          </w:ffData>
        </w:fldChar>
      </w:r>
      <w:bookmarkStart w:id="1" w:name="Text8"/>
      <w:r>
        <w:rPr>
          <w:b/>
          <w:sz w:val="18"/>
          <w:lang w:val="en-GB"/>
        </w:rPr>
        <w:instrText xml:space="preserve"> FORMTEXT </w:instrText>
      </w:r>
      <w:r>
        <w:rPr>
          <w:b/>
          <w:sz w:val="18"/>
          <w:lang w:val="en-GB"/>
        </w:rPr>
      </w:r>
      <w:r>
        <w:rPr>
          <w:b/>
          <w:sz w:val="18"/>
          <w:lang w:val="en-GB"/>
        </w:rPr>
        <w:fldChar w:fldCharType="separate"/>
      </w:r>
      <w:r>
        <w:rPr>
          <w:b/>
          <w:noProof/>
          <w:sz w:val="18"/>
          <w:lang w:val="en-GB"/>
        </w:rPr>
        <w:t>approved on 08 November 2024</w:t>
      </w:r>
      <w:r>
        <w:rPr>
          <w:b/>
          <w:sz w:val="18"/>
          <w:lang w:val="en-GB"/>
        </w:rPr>
        <w:fldChar w:fldCharType="end"/>
      </w:r>
      <w:bookmarkEnd w:id="1"/>
    </w:p>
    <w:p w14:paraId="527110AF" w14:textId="30604285" w:rsidR="00AB46DF" w:rsidRPr="002D68EF" w:rsidRDefault="00AB46DF" w:rsidP="00AB46DF">
      <w:pPr>
        <w:pStyle w:val="Lastupdated"/>
        <w:rPr>
          <w:b/>
          <w:lang w:val="en-GB"/>
        </w:rPr>
      </w:pPr>
    </w:p>
    <w:p w14:paraId="54CC4171" w14:textId="77777777" w:rsidR="00AB46DF" w:rsidRPr="002D68EF" w:rsidRDefault="00AB46DF">
      <w:pPr>
        <w:rPr>
          <w:lang w:val="en-GB"/>
        </w:rPr>
      </w:pPr>
    </w:p>
    <w:p w14:paraId="237E900C" w14:textId="77E4BC4F" w:rsidR="008D11DC" w:rsidRPr="002D68EF" w:rsidRDefault="008D11DC" w:rsidP="008D11DC">
      <w:pPr>
        <w:pStyle w:val="Reporttitledescription"/>
        <w:spacing w:before="120" w:after="120"/>
        <w:rPr>
          <w:b/>
          <w:sz w:val="18"/>
          <w:szCs w:val="18"/>
          <w:lang w:val="en-GB"/>
        </w:rPr>
      </w:pPr>
    </w:p>
    <w:p w14:paraId="214A3DBC" w14:textId="77777777" w:rsidR="008D11DC" w:rsidRPr="002D68EF" w:rsidRDefault="008D11DC">
      <w:pPr>
        <w:rPr>
          <w:lang w:val="en-GB"/>
        </w:rPr>
      </w:pPr>
    </w:p>
    <w:p w14:paraId="02394588" w14:textId="77777777" w:rsidR="008D11DC" w:rsidRPr="002D68EF" w:rsidRDefault="008D11DC">
      <w:pPr>
        <w:rPr>
          <w:lang w:val="en-GB"/>
        </w:rPr>
      </w:pPr>
    </w:p>
    <w:p w14:paraId="5699EC1B" w14:textId="382F1B5B" w:rsidR="008D11DC" w:rsidRPr="002D68EF" w:rsidRDefault="008D11DC">
      <w:pPr>
        <w:rPr>
          <w:lang w:val="en-GB"/>
        </w:rPr>
        <w:sectPr w:rsidR="008D11DC" w:rsidRPr="002D68EF" w:rsidSect="00916C4F">
          <w:headerReference w:type="even" r:id="rId8"/>
          <w:headerReference w:type="default" r:id="rId9"/>
          <w:headerReference w:type="first" r:id="rId10"/>
          <w:pgSz w:w="11907" w:h="16840" w:code="9"/>
          <w:pgMar w:top="1440" w:right="1134" w:bottom="1440" w:left="1134" w:header="709" w:footer="709" w:gutter="0"/>
          <w:cols w:space="708"/>
          <w:titlePg/>
          <w:docGrid w:linePitch="360"/>
        </w:sectPr>
      </w:pPr>
    </w:p>
    <w:p w14:paraId="6A039C2D" w14:textId="542817C3" w:rsidR="00AB46DF" w:rsidRPr="002D68EF" w:rsidRDefault="003C3EE4" w:rsidP="005555B6">
      <w:pPr>
        <w:pStyle w:val="Heading1"/>
      </w:pPr>
      <w:bookmarkStart w:id="2" w:name="_Toc181792450"/>
      <w:r w:rsidRPr="002D68EF">
        <w:lastRenderedPageBreak/>
        <w:t>Executive summary</w:t>
      </w:r>
      <w:bookmarkEnd w:id="2"/>
      <w:r w:rsidRPr="002D68EF">
        <w:t xml:space="preserve"> </w:t>
      </w:r>
    </w:p>
    <w:p w14:paraId="1D4AB81E" w14:textId="6585CB90" w:rsidR="0021373D" w:rsidRPr="002D68EF" w:rsidRDefault="0021373D" w:rsidP="0021373D">
      <w:pPr>
        <w:pStyle w:val="ECCParagraph"/>
      </w:pPr>
      <w:r w:rsidRPr="002D68EF">
        <w:t xml:space="preserve">This CEPT Report addresses the response to </w:t>
      </w:r>
      <w:r w:rsidR="0038276E" w:rsidRPr="002D68EF">
        <w:t xml:space="preserve">the </w:t>
      </w:r>
      <w:r w:rsidRPr="002D68EF">
        <w:t xml:space="preserve">Mandate </w:t>
      </w:r>
      <w:r w:rsidR="00B23032" w:rsidRPr="002D68EF">
        <w:t xml:space="preserve">from the European Commission to CEPT </w:t>
      </w:r>
      <w:r w:rsidRPr="002D68EF">
        <w:t xml:space="preserve">to review the limit of </w:t>
      </w:r>
      <w:r w:rsidR="00BC7A52" w:rsidRPr="002D68EF">
        <w:t>o</w:t>
      </w:r>
      <w:r w:rsidRPr="002D68EF">
        <w:t>ut-</w:t>
      </w:r>
      <w:r w:rsidR="00BC7A52" w:rsidRPr="002D68EF">
        <w:t>o</w:t>
      </w:r>
      <w:r w:rsidRPr="002D68EF">
        <w:t>f-</w:t>
      </w:r>
      <w:r w:rsidR="00BC7A52" w:rsidRPr="002D68EF">
        <w:t>b</w:t>
      </w:r>
      <w:r w:rsidRPr="002D68EF">
        <w:t>and (OOB) emissions below 5935 MHz applicable to Very Low Power (VLP) WAS/RLAN devices (see</w:t>
      </w:r>
      <w:r w:rsidR="00B23032" w:rsidRPr="002D68EF">
        <w:t xml:space="preserve"> </w:t>
      </w:r>
      <w:r w:rsidR="00B23032" w:rsidRPr="002D68EF">
        <w:fldChar w:fldCharType="begin"/>
      </w:r>
      <w:r w:rsidR="00B23032" w:rsidRPr="002D68EF">
        <w:instrText xml:space="preserve"> REF _Ref157976769 \r \h </w:instrText>
      </w:r>
      <w:r w:rsidR="00B23032" w:rsidRPr="002D68EF">
        <w:fldChar w:fldCharType="separate"/>
      </w:r>
      <w:r w:rsidR="00B23032" w:rsidRPr="002D68EF">
        <w:t>ANNEX 1</w:t>
      </w:r>
      <w:r w:rsidR="00B23032" w:rsidRPr="002D68EF">
        <w:fldChar w:fldCharType="end"/>
      </w:r>
      <w:r w:rsidRPr="002D68EF">
        <w:t xml:space="preserve">). </w:t>
      </w:r>
      <w:r w:rsidR="00EC1B80" w:rsidRPr="002D68EF">
        <w:t>In this Report</w:t>
      </w:r>
      <w:r w:rsidR="00A90047">
        <w:t>,</w:t>
      </w:r>
      <w:r w:rsidRPr="002D68EF">
        <w:t xml:space="preserve"> Communication Based Train Control (CBTC) refers to </w:t>
      </w:r>
      <w:r w:rsidR="00AC433A" w:rsidRPr="002D68EF">
        <w:t>U</w:t>
      </w:r>
      <w:r w:rsidRPr="002D68EF">
        <w:t xml:space="preserve">rban </w:t>
      </w:r>
      <w:r w:rsidR="00AC433A" w:rsidRPr="002D68EF">
        <w:t>R</w:t>
      </w:r>
      <w:r w:rsidRPr="002D68EF">
        <w:t>ail I</w:t>
      </w:r>
      <w:r w:rsidR="00B23032" w:rsidRPr="002D68EF">
        <w:t>ntelligent Transport Systems (I</w:t>
      </w:r>
      <w:r w:rsidRPr="002D68EF">
        <w:t>TS</w:t>
      </w:r>
      <w:r w:rsidR="00B23032" w:rsidRPr="002D68EF">
        <w:t>)</w:t>
      </w:r>
      <w:r w:rsidRPr="002D68EF">
        <w:t xml:space="preserve">. </w:t>
      </w:r>
    </w:p>
    <w:p w14:paraId="4718CBAE" w14:textId="404AF475" w:rsidR="0021373D" w:rsidRPr="002D68EF" w:rsidRDefault="00B23032" w:rsidP="0021373D">
      <w:pPr>
        <w:pStyle w:val="ECCParagraph"/>
      </w:pPr>
      <w:r w:rsidRPr="002D68EF">
        <w:t xml:space="preserve">As part of the work in </w:t>
      </w:r>
      <w:r w:rsidR="0021373D" w:rsidRPr="002D68EF">
        <w:t xml:space="preserve">response to </w:t>
      </w:r>
      <w:r w:rsidRPr="002D68EF">
        <w:t>T</w:t>
      </w:r>
      <w:r w:rsidR="0021373D" w:rsidRPr="002D68EF">
        <w:t>ask 1,</w:t>
      </w:r>
      <w:r w:rsidRPr="002D68EF">
        <w:t xml:space="preserve"> </w:t>
      </w:r>
      <w:r w:rsidR="0021373D" w:rsidRPr="002D68EF">
        <w:t xml:space="preserve">ECC Report </w:t>
      </w:r>
      <w:r w:rsidRPr="002D68EF">
        <w:t>355</w:t>
      </w:r>
      <w:r w:rsidR="00A23DBE" w:rsidRPr="002D68EF">
        <w:t xml:space="preserve"> </w:t>
      </w:r>
      <w:r w:rsidRPr="002D68EF">
        <w:fldChar w:fldCharType="begin"/>
      </w:r>
      <w:r w:rsidRPr="002D68EF">
        <w:instrText xml:space="preserve"> REF _Ref157976853 \r \h </w:instrText>
      </w:r>
      <w:r w:rsidRPr="002D68EF">
        <w:fldChar w:fldCharType="separate"/>
      </w:r>
      <w:r w:rsidR="00C02798">
        <w:t>[1]</w:t>
      </w:r>
      <w:r w:rsidRPr="002D68EF">
        <w:fldChar w:fldCharType="end"/>
      </w:r>
      <w:r w:rsidRPr="002D68EF">
        <w:t xml:space="preserve"> </w:t>
      </w:r>
      <w:r w:rsidR="0021373D" w:rsidRPr="002D68EF">
        <w:t xml:space="preserve">on </w:t>
      </w:r>
      <w:r w:rsidR="003C33A5" w:rsidRPr="002D68EF">
        <w:t>m</w:t>
      </w:r>
      <w:r w:rsidR="00FE7307" w:rsidRPr="002D68EF">
        <w:t>easurement-based compatibility studies assessing interference from Very Low Power (VLP) Wireless Access Systems including Radio Local Area Networks (WAS/RLAN) operating in 5945-6425 MHz to Communication Based Train Control (CBTC) systems operating in 5915-5935 MHz</w:t>
      </w:r>
      <w:r w:rsidR="0021373D" w:rsidRPr="002D68EF">
        <w:t xml:space="preserve"> has been developed. It contains the results of technical assessment with respect to the OOB emission limit below 5935 MHz for </w:t>
      </w:r>
      <w:r w:rsidR="00851387" w:rsidRPr="002D68EF">
        <w:t xml:space="preserve">VLP </w:t>
      </w:r>
      <w:r w:rsidR="0021373D" w:rsidRPr="002D68EF">
        <w:t>WAS/RLAN devices operating in the 6 GHz band.</w:t>
      </w:r>
    </w:p>
    <w:p w14:paraId="74F9EFE1" w14:textId="5CC7B51F" w:rsidR="00F62B5C" w:rsidRPr="00C107E1" w:rsidRDefault="00BF7D74" w:rsidP="00B0070E">
      <w:pPr>
        <w:pStyle w:val="ECCParagraph"/>
        <w:rPr>
          <w:szCs w:val="20"/>
        </w:rPr>
      </w:pPr>
      <w:r w:rsidRPr="00C107E1">
        <w:t xml:space="preserve">Based on the results of the different studies, CEPT </w:t>
      </w:r>
      <w:r w:rsidR="00D70A5D" w:rsidRPr="00C107E1">
        <w:t xml:space="preserve">proposes to European Commission </w:t>
      </w:r>
      <w:r w:rsidRPr="00C107E1">
        <w:t xml:space="preserve">to relax the OOB emission levels for VLP WAS/RLAN </w:t>
      </w:r>
      <w:r w:rsidR="00906BD4" w:rsidRPr="00C107E1">
        <w:t xml:space="preserve">below 5935 MHz </w:t>
      </w:r>
      <w:r w:rsidRPr="00C107E1">
        <w:t>to -37 dBm/</w:t>
      </w:r>
      <w:r w:rsidRPr="00C107E1">
        <w:rPr>
          <w:szCs w:val="20"/>
        </w:rPr>
        <w:t>MHz</w:t>
      </w:r>
      <w:r w:rsidR="00906BD4" w:rsidRPr="00C107E1">
        <w:rPr>
          <w:szCs w:val="20"/>
        </w:rPr>
        <w:t xml:space="preserve">, given that </w:t>
      </w:r>
      <w:r w:rsidR="00906BD4" w:rsidRPr="00C107E1">
        <w:t xml:space="preserve">VLP devices shall first attempt to select a frequency block above 6105 MHz when initiating a communication session. Alternatively, where no such mechanism is implemented, then a maximum mean </w:t>
      </w:r>
      <w:proofErr w:type="spellStart"/>
      <w:r w:rsidR="00906BD4" w:rsidRPr="00D24CFC">
        <w:rPr>
          <w:i/>
          <w:iCs/>
        </w:rPr>
        <w:t>e.i.r.p</w:t>
      </w:r>
      <w:proofErr w:type="spellEnd"/>
      <w:r w:rsidR="00906BD4" w:rsidRPr="00D24CFC">
        <w:rPr>
          <w:i/>
          <w:iCs/>
        </w:rPr>
        <w:t>.</w:t>
      </w:r>
      <w:r w:rsidR="00906BD4" w:rsidRPr="00C107E1">
        <w:t xml:space="preserve"> density for out-of-band emissions of -45 dBm/MHz below 5935 MHz applies</w:t>
      </w:r>
      <w:r w:rsidR="00A448C7" w:rsidRPr="00C107E1">
        <w:rPr>
          <w:szCs w:val="20"/>
        </w:rPr>
        <w:t>.</w:t>
      </w:r>
    </w:p>
    <w:p w14:paraId="45BA6E11" w14:textId="2C190434" w:rsidR="00D76A5A" w:rsidRPr="00C107E1" w:rsidRDefault="00D76A5A" w:rsidP="00D76A5A">
      <w:pPr>
        <w:pStyle w:val="ECCParagraph"/>
        <w:rPr>
          <w:szCs w:val="20"/>
        </w:rPr>
      </w:pPr>
      <w:r w:rsidRPr="00C107E1">
        <w:rPr>
          <w:szCs w:val="20"/>
        </w:rPr>
        <w:t>VLP devices using the frequency band below 6105 MHz are assumed to use a Transmit Power Control (TPC) mechanism</w:t>
      </w:r>
      <w:r w:rsidRPr="00C107E1" w:rsidDel="00CF6481">
        <w:rPr>
          <w:szCs w:val="20"/>
        </w:rPr>
        <w:t xml:space="preserve"> </w:t>
      </w:r>
      <w:r w:rsidRPr="00C107E1">
        <w:rPr>
          <w:szCs w:val="20"/>
        </w:rPr>
        <w:t>in line with the revised ECC Decision (20)01.</w:t>
      </w:r>
    </w:p>
    <w:p w14:paraId="494B2A98" w14:textId="74EC830F" w:rsidR="0014319F" w:rsidRPr="002D68EF" w:rsidRDefault="0014319F" w:rsidP="0014319F">
      <w:pPr>
        <w:pStyle w:val="ECCParagraph"/>
      </w:pPr>
      <w:bookmarkStart w:id="3" w:name="_Hlk181711379"/>
      <w:r w:rsidRPr="00C107E1">
        <w:t xml:space="preserve">In response to Task 2 of the EC Mandate, the proposed amendments on the regulatory framework of Commission Implementing Decision (EU) 2021/1067 for VLP WAS/RLAN devices </w:t>
      </w:r>
      <w:r w:rsidRPr="00C107E1">
        <w:fldChar w:fldCharType="begin"/>
      </w:r>
      <w:r w:rsidRPr="00C107E1">
        <w:instrText xml:space="preserve"> REF _Ref157977170 \r \h </w:instrText>
      </w:r>
      <w:r w:rsidR="00C107E1">
        <w:instrText xml:space="preserve"> \* MERGEFORMAT </w:instrText>
      </w:r>
      <w:r w:rsidRPr="00C107E1">
        <w:fldChar w:fldCharType="separate"/>
      </w:r>
      <w:r w:rsidR="00C02798">
        <w:t>[6]</w:t>
      </w:r>
      <w:r w:rsidRPr="00C107E1">
        <w:fldChar w:fldCharType="end"/>
      </w:r>
      <w:r w:rsidRPr="00C107E1">
        <w:t xml:space="preserve"> are provided in Section </w:t>
      </w:r>
      <w:r w:rsidRPr="00C107E1">
        <w:fldChar w:fldCharType="begin"/>
      </w:r>
      <w:r w:rsidRPr="00C107E1">
        <w:instrText xml:space="preserve"> REF _Ref157977443 \r \h </w:instrText>
      </w:r>
      <w:r w:rsidR="00C107E1">
        <w:instrText xml:space="preserve"> \* MERGEFORMAT </w:instrText>
      </w:r>
      <w:r w:rsidRPr="00C107E1">
        <w:fldChar w:fldCharType="separate"/>
      </w:r>
      <w:r w:rsidR="00C02798">
        <w:t>4</w:t>
      </w:r>
      <w:r w:rsidRPr="00C107E1">
        <w:fldChar w:fldCharType="end"/>
      </w:r>
      <w:r w:rsidRPr="00C107E1">
        <w:t xml:space="preserve">. </w:t>
      </w:r>
      <w:r w:rsidR="00A87466" w:rsidRPr="00C107E1">
        <w:t xml:space="preserve">An additional </w:t>
      </w:r>
      <w:r w:rsidR="008F4B54" w:rsidRPr="00C107E1">
        <w:t>propos</w:t>
      </w:r>
      <w:r w:rsidR="002D31B9" w:rsidRPr="00C107E1">
        <w:t>ed</w:t>
      </w:r>
      <w:r w:rsidR="008F4B54" w:rsidRPr="00C107E1">
        <w:t xml:space="preserve"> </w:t>
      </w:r>
      <w:r w:rsidR="00A87466" w:rsidRPr="00C107E1">
        <w:t>modification</w:t>
      </w:r>
      <w:r w:rsidR="00611850" w:rsidRPr="00C107E1">
        <w:t xml:space="preserve"> is provided</w:t>
      </w:r>
      <w:r w:rsidR="00A87466" w:rsidRPr="00C107E1">
        <w:t xml:space="preserve"> for </w:t>
      </w:r>
      <w:r w:rsidR="008F4B54" w:rsidRPr="00C107E1">
        <w:t>Low Power Indoor (</w:t>
      </w:r>
      <w:r w:rsidR="00A87466" w:rsidRPr="00C107E1">
        <w:t>LPI</w:t>
      </w:r>
      <w:r w:rsidR="008F4B54" w:rsidRPr="00C107E1">
        <w:t>)</w:t>
      </w:r>
      <w:r w:rsidR="00A87466" w:rsidRPr="00C107E1">
        <w:t xml:space="preserve"> WAS/RLAN devices </w:t>
      </w:r>
      <w:r w:rsidR="00C81B5C" w:rsidRPr="00C107E1">
        <w:t>installed</w:t>
      </w:r>
      <w:r w:rsidR="00A87466" w:rsidRPr="00C107E1">
        <w:t xml:space="preserve"> in train and aircraft</w:t>
      </w:r>
      <w:r w:rsidR="00611850" w:rsidRPr="00C107E1">
        <w:t>.</w:t>
      </w:r>
      <w:r w:rsidR="00A87466">
        <w:t xml:space="preserve"> </w:t>
      </w:r>
    </w:p>
    <w:bookmarkEnd w:id="3"/>
    <w:p w14:paraId="5198350A" w14:textId="1C3DE73B" w:rsidR="00AB46DF" w:rsidRPr="002D68EF" w:rsidRDefault="00BA1774" w:rsidP="00AB46DF">
      <w:pPr>
        <w:rPr>
          <w:lang w:val="en-GB"/>
        </w:rPr>
      </w:pPr>
      <w:r w:rsidRPr="002D68EF">
        <w:rPr>
          <w:lang w:val="en-GB"/>
        </w:rPr>
        <w:br w:type="page"/>
      </w:r>
    </w:p>
    <w:p w14:paraId="5737A749" w14:textId="77777777" w:rsidR="00AB46DF" w:rsidRPr="002D68EF" w:rsidRDefault="00D20E3B" w:rsidP="00AB46DF">
      <w:pPr>
        <w:rPr>
          <w:b/>
          <w:color w:val="FFFFFF"/>
          <w:lang w:val="en-GB"/>
        </w:rPr>
      </w:pPr>
      <w:r w:rsidRPr="002D68EF">
        <w:rPr>
          <w:b/>
          <w:noProof/>
          <w:color w:val="FFFFFF"/>
          <w:szCs w:val="20"/>
          <w:lang w:val="en-GB" w:eastAsia="da-DK"/>
        </w:rPr>
        <w:lastRenderedPageBreak/>
        <mc:AlternateContent>
          <mc:Choice Requires="wps">
            <w:drawing>
              <wp:anchor distT="0" distB="0" distL="114300" distR="114300" simplePos="0" relativeHeight="251658240" behindDoc="1" locked="0" layoutInCell="1" allowOverlap="1" wp14:anchorId="21E2DEAF" wp14:editId="1785990C">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758E1" id="Rectangle 21" o:spid="_x0000_s1026" style="position:absolute;margin-left:0;margin-top:70.9pt;width:595.3pt;height:5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" fillcolor="#b0a696" stroked="f">
                <w10:wrap anchorx="page" anchory="page"/>
              </v:rect>
            </w:pict>
          </mc:Fallback>
        </mc:AlternateContent>
      </w:r>
    </w:p>
    <w:p w14:paraId="0D196F85" w14:textId="77777777" w:rsidR="00D20E3B" w:rsidRPr="002D68EF" w:rsidRDefault="00D20E3B" w:rsidP="00AB46DF">
      <w:pPr>
        <w:rPr>
          <w:b/>
          <w:color w:val="FFFFFF"/>
          <w:szCs w:val="20"/>
          <w:lang w:val="en-GB"/>
        </w:rPr>
      </w:pPr>
    </w:p>
    <w:p w14:paraId="23D7E62F" w14:textId="77777777" w:rsidR="00AB46DF" w:rsidRPr="002D68EF" w:rsidRDefault="002209A7" w:rsidP="00AB46DF">
      <w:pPr>
        <w:rPr>
          <w:b/>
          <w:color w:val="FFFFFF"/>
          <w:szCs w:val="20"/>
          <w:lang w:val="en-GB"/>
        </w:rPr>
      </w:pPr>
      <w:r w:rsidRPr="002D68EF">
        <w:rPr>
          <w:b/>
          <w:color w:val="FFFFFF"/>
          <w:szCs w:val="20"/>
          <w:lang w:val="en-GB"/>
        </w:rPr>
        <w:t>TABLE OF CONTENTS</w:t>
      </w:r>
    </w:p>
    <w:p w14:paraId="2CA65AA3" w14:textId="77777777" w:rsidR="00512677" w:rsidRPr="002D68EF" w:rsidRDefault="00512677" w:rsidP="00AB46DF">
      <w:pPr>
        <w:rPr>
          <w:b/>
          <w:color w:val="FFFFFF"/>
          <w:szCs w:val="20"/>
          <w:lang w:val="en-GB"/>
        </w:rPr>
      </w:pPr>
    </w:p>
    <w:p w14:paraId="04EFF696" w14:textId="77777777" w:rsidR="00512677" w:rsidRPr="002D68EF" w:rsidRDefault="00512677" w:rsidP="00AB46DF">
      <w:pPr>
        <w:rPr>
          <w:b/>
          <w:color w:val="FFFFFF"/>
          <w:szCs w:val="20"/>
          <w:lang w:val="en-GB"/>
        </w:rPr>
      </w:pPr>
    </w:p>
    <w:p w14:paraId="04D38408" w14:textId="77777777" w:rsidR="00AB46DF" w:rsidRPr="002D68EF" w:rsidRDefault="00AB46DF">
      <w:pPr>
        <w:rPr>
          <w:lang w:val="en-GB"/>
        </w:rPr>
      </w:pPr>
    </w:p>
    <w:p w14:paraId="67D165E4" w14:textId="7F868191" w:rsidR="0050065A" w:rsidRDefault="003C3EE4">
      <w:pPr>
        <w:pStyle w:val="TOC1"/>
        <w:rPr>
          <w:rFonts w:asciiTheme="minorHAnsi" w:eastAsiaTheme="minorEastAsia" w:hAnsiTheme="minorHAnsi" w:cstheme="minorBidi"/>
          <w:b w:val="0"/>
          <w:caps w:val="0"/>
          <w:noProof/>
          <w:sz w:val="22"/>
          <w:szCs w:val="22"/>
          <w:lang w:val="fr-FR" w:eastAsia="fr-FR"/>
        </w:rPr>
      </w:pPr>
      <w:r w:rsidRPr="002D68EF">
        <w:rPr>
          <w:lang w:val="en-GB"/>
        </w:rPr>
        <w:fldChar w:fldCharType="begin"/>
      </w:r>
      <w:r w:rsidRPr="002D68EF">
        <w:rPr>
          <w:lang w:val="en-GB"/>
        </w:rPr>
        <w:instrText xml:space="preserve"> TOC \o "1-4" \h \z \u </w:instrText>
      </w:r>
      <w:r w:rsidRPr="002D68EF">
        <w:rPr>
          <w:lang w:val="en-GB"/>
        </w:rPr>
        <w:fldChar w:fldCharType="separate"/>
      </w:r>
      <w:hyperlink w:anchor="_Toc181792450" w:history="1">
        <w:r w:rsidR="0050065A" w:rsidRPr="00A13CEB">
          <w:rPr>
            <w:rStyle w:val="Hyperlink"/>
            <w:noProof/>
          </w:rPr>
          <w:t>0</w:t>
        </w:r>
        <w:r w:rsidR="0050065A">
          <w:rPr>
            <w:rFonts w:asciiTheme="minorHAnsi" w:eastAsiaTheme="minorEastAsia" w:hAnsiTheme="minorHAnsi" w:cstheme="minorBidi"/>
            <w:b w:val="0"/>
            <w:caps w:val="0"/>
            <w:noProof/>
            <w:sz w:val="22"/>
            <w:szCs w:val="22"/>
            <w:lang w:val="fr-FR" w:eastAsia="fr-FR"/>
          </w:rPr>
          <w:tab/>
        </w:r>
        <w:r w:rsidR="0050065A" w:rsidRPr="00A13CEB">
          <w:rPr>
            <w:rStyle w:val="Hyperlink"/>
            <w:noProof/>
          </w:rPr>
          <w:t>Executive summary</w:t>
        </w:r>
        <w:r w:rsidR="0050065A">
          <w:rPr>
            <w:noProof/>
            <w:webHidden/>
          </w:rPr>
          <w:tab/>
        </w:r>
        <w:r w:rsidR="0050065A">
          <w:rPr>
            <w:noProof/>
            <w:webHidden/>
          </w:rPr>
          <w:fldChar w:fldCharType="begin"/>
        </w:r>
        <w:r w:rsidR="0050065A">
          <w:rPr>
            <w:noProof/>
            <w:webHidden/>
          </w:rPr>
          <w:instrText xml:space="preserve"> PAGEREF _Toc181792450 \h </w:instrText>
        </w:r>
        <w:r w:rsidR="0050065A">
          <w:rPr>
            <w:noProof/>
            <w:webHidden/>
          </w:rPr>
        </w:r>
        <w:r w:rsidR="0050065A">
          <w:rPr>
            <w:noProof/>
            <w:webHidden/>
          </w:rPr>
          <w:fldChar w:fldCharType="separate"/>
        </w:r>
        <w:r w:rsidR="00C02798">
          <w:rPr>
            <w:noProof/>
            <w:webHidden/>
          </w:rPr>
          <w:t>2</w:t>
        </w:r>
        <w:r w:rsidR="0050065A">
          <w:rPr>
            <w:noProof/>
            <w:webHidden/>
          </w:rPr>
          <w:fldChar w:fldCharType="end"/>
        </w:r>
      </w:hyperlink>
    </w:p>
    <w:p w14:paraId="673EB7B0" w14:textId="4CA4D473" w:rsidR="0050065A" w:rsidRDefault="0050065A">
      <w:pPr>
        <w:pStyle w:val="TOC1"/>
        <w:rPr>
          <w:rFonts w:asciiTheme="minorHAnsi" w:eastAsiaTheme="minorEastAsia" w:hAnsiTheme="minorHAnsi" w:cstheme="minorBidi"/>
          <w:b w:val="0"/>
          <w:caps w:val="0"/>
          <w:noProof/>
          <w:sz w:val="22"/>
          <w:szCs w:val="22"/>
          <w:lang w:val="fr-FR" w:eastAsia="fr-FR"/>
        </w:rPr>
      </w:pPr>
      <w:hyperlink w:anchor="_Toc181792451" w:history="1">
        <w:r w:rsidRPr="00A13CEB">
          <w:rPr>
            <w:rStyle w:val="Hyperlink"/>
            <w:noProof/>
          </w:rPr>
          <w:t>1</w:t>
        </w:r>
        <w:r>
          <w:rPr>
            <w:rFonts w:asciiTheme="minorHAnsi" w:eastAsiaTheme="minorEastAsia" w:hAnsiTheme="minorHAnsi" w:cstheme="minorBidi"/>
            <w:b w:val="0"/>
            <w:caps w:val="0"/>
            <w:noProof/>
            <w:sz w:val="22"/>
            <w:szCs w:val="22"/>
            <w:lang w:val="fr-FR" w:eastAsia="fr-FR"/>
          </w:rPr>
          <w:tab/>
        </w:r>
        <w:r w:rsidRPr="00A13CEB">
          <w:rPr>
            <w:rStyle w:val="Hyperlink"/>
            <w:noProof/>
          </w:rPr>
          <w:t>Introduction</w:t>
        </w:r>
        <w:r>
          <w:rPr>
            <w:noProof/>
            <w:webHidden/>
          </w:rPr>
          <w:tab/>
        </w:r>
        <w:r>
          <w:rPr>
            <w:noProof/>
            <w:webHidden/>
          </w:rPr>
          <w:fldChar w:fldCharType="begin"/>
        </w:r>
        <w:r>
          <w:rPr>
            <w:noProof/>
            <w:webHidden/>
          </w:rPr>
          <w:instrText xml:space="preserve"> PAGEREF _Toc181792451 \h </w:instrText>
        </w:r>
        <w:r>
          <w:rPr>
            <w:noProof/>
            <w:webHidden/>
          </w:rPr>
        </w:r>
        <w:r>
          <w:rPr>
            <w:noProof/>
            <w:webHidden/>
          </w:rPr>
          <w:fldChar w:fldCharType="separate"/>
        </w:r>
        <w:r w:rsidR="00C02798">
          <w:rPr>
            <w:noProof/>
            <w:webHidden/>
          </w:rPr>
          <w:t>5</w:t>
        </w:r>
        <w:r>
          <w:rPr>
            <w:noProof/>
            <w:webHidden/>
          </w:rPr>
          <w:fldChar w:fldCharType="end"/>
        </w:r>
      </w:hyperlink>
    </w:p>
    <w:p w14:paraId="6C19CF4C" w14:textId="75413E07" w:rsidR="0050065A" w:rsidRDefault="0050065A">
      <w:pPr>
        <w:pStyle w:val="TOC1"/>
        <w:rPr>
          <w:rFonts w:asciiTheme="minorHAnsi" w:eastAsiaTheme="minorEastAsia" w:hAnsiTheme="minorHAnsi" w:cstheme="minorBidi"/>
          <w:b w:val="0"/>
          <w:caps w:val="0"/>
          <w:noProof/>
          <w:sz w:val="22"/>
          <w:szCs w:val="22"/>
          <w:lang w:val="fr-FR" w:eastAsia="fr-FR"/>
        </w:rPr>
      </w:pPr>
      <w:hyperlink w:anchor="_Toc181792452" w:history="1">
        <w:r w:rsidRPr="00A13CEB">
          <w:rPr>
            <w:rStyle w:val="Hyperlink"/>
            <w:noProof/>
          </w:rPr>
          <w:t>2</w:t>
        </w:r>
        <w:r>
          <w:rPr>
            <w:rFonts w:asciiTheme="minorHAnsi" w:eastAsiaTheme="minorEastAsia" w:hAnsiTheme="minorHAnsi" w:cstheme="minorBidi"/>
            <w:b w:val="0"/>
            <w:caps w:val="0"/>
            <w:noProof/>
            <w:sz w:val="22"/>
            <w:szCs w:val="22"/>
            <w:lang w:val="fr-FR" w:eastAsia="fr-FR"/>
          </w:rPr>
          <w:tab/>
        </w:r>
        <w:r w:rsidRPr="00A13CEB">
          <w:rPr>
            <w:rStyle w:val="Hyperlink"/>
            <w:noProof/>
          </w:rPr>
          <w:t>Background</w:t>
        </w:r>
        <w:r>
          <w:rPr>
            <w:noProof/>
            <w:webHidden/>
          </w:rPr>
          <w:tab/>
        </w:r>
        <w:r>
          <w:rPr>
            <w:noProof/>
            <w:webHidden/>
          </w:rPr>
          <w:fldChar w:fldCharType="begin"/>
        </w:r>
        <w:r>
          <w:rPr>
            <w:noProof/>
            <w:webHidden/>
          </w:rPr>
          <w:instrText xml:space="preserve"> PAGEREF _Toc181792452 \h </w:instrText>
        </w:r>
        <w:r>
          <w:rPr>
            <w:noProof/>
            <w:webHidden/>
          </w:rPr>
        </w:r>
        <w:r>
          <w:rPr>
            <w:noProof/>
            <w:webHidden/>
          </w:rPr>
          <w:fldChar w:fldCharType="separate"/>
        </w:r>
        <w:r w:rsidR="00C02798">
          <w:rPr>
            <w:noProof/>
            <w:webHidden/>
          </w:rPr>
          <w:t>6</w:t>
        </w:r>
        <w:r>
          <w:rPr>
            <w:noProof/>
            <w:webHidden/>
          </w:rPr>
          <w:fldChar w:fldCharType="end"/>
        </w:r>
      </w:hyperlink>
    </w:p>
    <w:p w14:paraId="35329A2F" w14:textId="7DCA0C12" w:rsidR="0050065A" w:rsidRDefault="0050065A">
      <w:pPr>
        <w:pStyle w:val="TOC2"/>
        <w:rPr>
          <w:rFonts w:asciiTheme="minorHAnsi" w:eastAsiaTheme="minorEastAsia" w:hAnsiTheme="minorHAnsi" w:cstheme="minorBidi"/>
          <w:noProof/>
          <w:sz w:val="22"/>
          <w:szCs w:val="22"/>
          <w:lang w:val="fr-FR" w:eastAsia="fr-FR"/>
        </w:rPr>
      </w:pPr>
      <w:hyperlink w:anchor="_Toc181792453" w:history="1">
        <w:r w:rsidRPr="00A13CEB">
          <w:rPr>
            <w:rStyle w:val="Hyperlink"/>
            <w:noProof/>
            <w:lang w:val="en-GB"/>
          </w:rPr>
          <w:t>2.1</w:t>
        </w:r>
        <w:r>
          <w:rPr>
            <w:rFonts w:asciiTheme="minorHAnsi" w:eastAsiaTheme="minorEastAsia" w:hAnsiTheme="minorHAnsi" w:cstheme="minorBidi"/>
            <w:noProof/>
            <w:sz w:val="22"/>
            <w:szCs w:val="22"/>
            <w:lang w:val="fr-FR" w:eastAsia="fr-FR"/>
          </w:rPr>
          <w:tab/>
        </w:r>
        <w:r w:rsidRPr="00A13CEB">
          <w:rPr>
            <w:rStyle w:val="Hyperlink"/>
            <w:noProof/>
            <w:lang w:val="en-GB"/>
          </w:rPr>
          <w:t>WAS/RLAN operating in the 5945-6425 MHz band</w:t>
        </w:r>
        <w:r>
          <w:rPr>
            <w:noProof/>
            <w:webHidden/>
          </w:rPr>
          <w:tab/>
        </w:r>
        <w:r>
          <w:rPr>
            <w:noProof/>
            <w:webHidden/>
          </w:rPr>
          <w:fldChar w:fldCharType="begin"/>
        </w:r>
        <w:r>
          <w:rPr>
            <w:noProof/>
            <w:webHidden/>
          </w:rPr>
          <w:instrText xml:space="preserve"> PAGEREF _Toc181792453 \h </w:instrText>
        </w:r>
        <w:r>
          <w:rPr>
            <w:noProof/>
            <w:webHidden/>
          </w:rPr>
        </w:r>
        <w:r>
          <w:rPr>
            <w:noProof/>
            <w:webHidden/>
          </w:rPr>
          <w:fldChar w:fldCharType="separate"/>
        </w:r>
        <w:r w:rsidR="00C02798">
          <w:rPr>
            <w:noProof/>
            <w:webHidden/>
          </w:rPr>
          <w:t>6</w:t>
        </w:r>
        <w:r>
          <w:rPr>
            <w:noProof/>
            <w:webHidden/>
          </w:rPr>
          <w:fldChar w:fldCharType="end"/>
        </w:r>
      </w:hyperlink>
    </w:p>
    <w:p w14:paraId="7151D569" w14:textId="251094A2" w:rsidR="0050065A" w:rsidRDefault="0050065A">
      <w:pPr>
        <w:pStyle w:val="TOC2"/>
        <w:rPr>
          <w:rFonts w:asciiTheme="minorHAnsi" w:eastAsiaTheme="minorEastAsia" w:hAnsiTheme="minorHAnsi" w:cstheme="minorBidi"/>
          <w:noProof/>
          <w:sz w:val="22"/>
          <w:szCs w:val="22"/>
          <w:lang w:val="fr-FR" w:eastAsia="fr-FR"/>
        </w:rPr>
      </w:pPr>
      <w:hyperlink w:anchor="_Toc181792454" w:history="1">
        <w:r w:rsidRPr="00A13CEB">
          <w:rPr>
            <w:rStyle w:val="Hyperlink"/>
            <w:noProof/>
            <w:lang w:val="en-GB"/>
          </w:rPr>
          <w:t>2.2</w:t>
        </w:r>
        <w:r>
          <w:rPr>
            <w:rFonts w:asciiTheme="minorHAnsi" w:eastAsiaTheme="minorEastAsia" w:hAnsiTheme="minorHAnsi" w:cstheme="minorBidi"/>
            <w:noProof/>
            <w:sz w:val="22"/>
            <w:szCs w:val="22"/>
            <w:lang w:val="fr-FR" w:eastAsia="fr-FR"/>
          </w:rPr>
          <w:tab/>
        </w:r>
        <w:r w:rsidRPr="00A13CEB">
          <w:rPr>
            <w:rStyle w:val="Hyperlink"/>
            <w:noProof/>
            <w:lang w:val="en-GB"/>
          </w:rPr>
          <w:t>Urban rail ITS using CBTC operating in the 5915-5935 MHz band</w:t>
        </w:r>
        <w:r>
          <w:rPr>
            <w:noProof/>
            <w:webHidden/>
          </w:rPr>
          <w:tab/>
        </w:r>
        <w:r>
          <w:rPr>
            <w:noProof/>
            <w:webHidden/>
          </w:rPr>
          <w:fldChar w:fldCharType="begin"/>
        </w:r>
        <w:r>
          <w:rPr>
            <w:noProof/>
            <w:webHidden/>
          </w:rPr>
          <w:instrText xml:space="preserve"> PAGEREF _Toc181792454 \h </w:instrText>
        </w:r>
        <w:r>
          <w:rPr>
            <w:noProof/>
            <w:webHidden/>
          </w:rPr>
        </w:r>
        <w:r>
          <w:rPr>
            <w:noProof/>
            <w:webHidden/>
          </w:rPr>
          <w:fldChar w:fldCharType="separate"/>
        </w:r>
        <w:r w:rsidR="00C02798">
          <w:rPr>
            <w:noProof/>
            <w:webHidden/>
          </w:rPr>
          <w:t>6</w:t>
        </w:r>
        <w:r>
          <w:rPr>
            <w:noProof/>
            <w:webHidden/>
          </w:rPr>
          <w:fldChar w:fldCharType="end"/>
        </w:r>
      </w:hyperlink>
    </w:p>
    <w:p w14:paraId="6B752344" w14:textId="3C72DA12" w:rsidR="0050065A" w:rsidRDefault="0050065A">
      <w:pPr>
        <w:pStyle w:val="TOC1"/>
        <w:rPr>
          <w:rFonts w:asciiTheme="minorHAnsi" w:eastAsiaTheme="minorEastAsia" w:hAnsiTheme="minorHAnsi" w:cstheme="minorBidi"/>
          <w:b w:val="0"/>
          <w:caps w:val="0"/>
          <w:noProof/>
          <w:sz w:val="22"/>
          <w:szCs w:val="22"/>
          <w:lang w:val="fr-FR" w:eastAsia="fr-FR"/>
        </w:rPr>
      </w:pPr>
      <w:hyperlink w:anchor="_Toc181792455" w:history="1">
        <w:r w:rsidRPr="00A13CEB">
          <w:rPr>
            <w:rStyle w:val="Hyperlink"/>
            <w:noProof/>
          </w:rPr>
          <w:t>3</w:t>
        </w:r>
        <w:r>
          <w:rPr>
            <w:rFonts w:asciiTheme="minorHAnsi" w:eastAsiaTheme="minorEastAsia" w:hAnsiTheme="minorHAnsi" w:cstheme="minorBidi"/>
            <w:b w:val="0"/>
            <w:caps w:val="0"/>
            <w:noProof/>
            <w:sz w:val="22"/>
            <w:szCs w:val="22"/>
            <w:lang w:val="fr-FR" w:eastAsia="fr-FR"/>
          </w:rPr>
          <w:tab/>
        </w:r>
        <w:r w:rsidRPr="00A13CEB">
          <w:rPr>
            <w:rStyle w:val="Hyperlink"/>
            <w:noProof/>
          </w:rPr>
          <w:t>Summary of technical assessment</w:t>
        </w:r>
        <w:r>
          <w:rPr>
            <w:noProof/>
            <w:webHidden/>
          </w:rPr>
          <w:tab/>
        </w:r>
        <w:r>
          <w:rPr>
            <w:noProof/>
            <w:webHidden/>
          </w:rPr>
          <w:fldChar w:fldCharType="begin"/>
        </w:r>
        <w:r>
          <w:rPr>
            <w:noProof/>
            <w:webHidden/>
          </w:rPr>
          <w:instrText xml:space="preserve"> PAGEREF _Toc181792455 \h </w:instrText>
        </w:r>
        <w:r>
          <w:rPr>
            <w:noProof/>
            <w:webHidden/>
          </w:rPr>
        </w:r>
        <w:r>
          <w:rPr>
            <w:noProof/>
            <w:webHidden/>
          </w:rPr>
          <w:fldChar w:fldCharType="separate"/>
        </w:r>
        <w:r w:rsidR="00C02798">
          <w:rPr>
            <w:noProof/>
            <w:webHidden/>
          </w:rPr>
          <w:t>7</w:t>
        </w:r>
        <w:r>
          <w:rPr>
            <w:noProof/>
            <w:webHidden/>
          </w:rPr>
          <w:fldChar w:fldCharType="end"/>
        </w:r>
      </w:hyperlink>
    </w:p>
    <w:p w14:paraId="07D6C6F1" w14:textId="23EAD4F5" w:rsidR="0050065A" w:rsidRDefault="0050065A">
      <w:pPr>
        <w:pStyle w:val="TOC2"/>
        <w:rPr>
          <w:rFonts w:asciiTheme="minorHAnsi" w:eastAsiaTheme="minorEastAsia" w:hAnsiTheme="minorHAnsi" w:cstheme="minorBidi"/>
          <w:noProof/>
          <w:sz w:val="22"/>
          <w:szCs w:val="22"/>
          <w:lang w:val="fr-FR" w:eastAsia="fr-FR"/>
        </w:rPr>
      </w:pPr>
      <w:hyperlink w:anchor="_Toc181792456" w:history="1">
        <w:r w:rsidRPr="00A13CEB">
          <w:rPr>
            <w:rStyle w:val="Hyperlink"/>
            <w:noProof/>
            <w:lang w:val="en-GB"/>
          </w:rPr>
          <w:t>3.1</w:t>
        </w:r>
        <w:r>
          <w:rPr>
            <w:rFonts w:asciiTheme="minorHAnsi" w:eastAsiaTheme="minorEastAsia" w:hAnsiTheme="minorHAnsi" w:cstheme="minorBidi"/>
            <w:noProof/>
            <w:sz w:val="22"/>
            <w:szCs w:val="22"/>
            <w:lang w:val="fr-FR" w:eastAsia="fr-FR"/>
          </w:rPr>
          <w:tab/>
        </w:r>
        <w:r w:rsidRPr="00A13CEB">
          <w:rPr>
            <w:rStyle w:val="Hyperlink"/>
            <w:noProof/>
            <w:lang w:val="en-GB"/>
          </w:rPr>
          <w:t>Results of coupling loss studies</w:t>
        </w:r>
        <w:r>
          <w:rPr>
            <w:noProof/>
            <w:webHidden/>
          </w:rPr>
          <w:tab/>
        </w:r>
        <w:r>
          <w:rPr>
            <w:noProof/>
            <w:webHidden/>
          </w:rPr>
          <w:fldChar w:fldCharType="begin"/>
        </w:r>
        <w:r>
          <w:rPr>
            <w:noProof/>
            <w:webHidden/>
          </w:rPr>
          <w:instrText xml:space="preserve"> PAGEREF _Toc181792456 \h </w:instrText>
        </w:r>
        <w:r>
          <w:rPr>
            <w:noProof/>
            <w:webHidden/>
          </w:rPr>
        </w:r>
        <w:r>
          <w:rPr>
            <w:noProof/>
            <w:webHidden/>
          </w:rPr>
          <w:fldChar w:fldCharType="separate"/>
        </w:r>
        <w:r w:rsidR="00C02798">
          <w:rPr>
            <w:noProof/>
            <w:webHidden/>
          </w:rPr>
          <w:t>7</w:t>
        </w:r>
        <w:r>
          <w:rPr>
            <w:noProof/>
            <w:webHidden/>
          </w:rPr>
          <w:fldChar w:fldCharType="end"/>
        </w:r>
      </w:hyperlink>
    </w:p>
    <w:p w14:paraId="559AB9EE" w14:textId="135F2C12" w:rsidR="0050065A" w:rsidRDefault="0050065A">
      <w:pPr>
        <w:pStyle w:val="TOC2"/>
        <w:rPr>
          <w:rFonts w:asciiTheme="minorHAnsi" w:eastAsiaTheme="minorEastAsia" w:hAnsiTheme="minorHAnsi" w:cstheme="minorBidi"/>
          <w:noProof/>
          <w:sz w:val="22"/>
          <w:szCs w:val="22"/>
          <w:lang w:val="fr-FR" w:eastAsia="fr-FR"/>
        </w:rPr>
      </w:pPr>
      <w:hyperlink w:anchor="_Toc181792457" w:history="1">
        <w:r w:rsidRPr="00A13CEB">
          <w:rPr>
            <w:rStyle w:val="Hyperlink"/>
            <w:noProof/>
            <w:lang w:val="en-GB"/>
          </w:rPr>
          <w:t>3.2</w:t>
        </w:r>
        <w:r>
          <w:rPr>
            <w:rFonts w:asciiTheme="minorHAnsi" w:eastAsiaTheme="minorEastAsia" w:hAnsiTheme="minorHAnsi" w:cstheme="minorBidi"/>
            <w:noProof/>
            <w:sz w:val="22"/>
            <w:szCs w:val="22"/>
            <w:lang w:val="fr-FR" w:eastAsia="fr-FR"/>
          </w:rPr>
          <w:tab/>
        </w:r>
        <w:r w:rsidRPr="00A13CEB">
          <w:rPr>
            <w:rStyle w:val="Hyperlink"/>
            <w:noProof/>
            <w:lang w:val="en-GB"/>
          </w:rPr>
          <w:t>Results of statistical studies</w:t>
        </w:r>
        <w:r>
          <w:rPr>
            <w:noProof/>
            <w:webHidden/>
          </w:rPr>
          <w:tab/>
        </w:r>
        <w:r>
          <w:rPr>
            <w:noProof/>
            <w:webHidden/>
          </w:rPr>
          <w:fldChar w:fldCharType="begin"/>
        </w:r>
        <w:r>
          <w:rPr>
            <w:noProof/>
            <w:webHidden/>
          </w:rPr>
          <w:instrText xml:space="preserve"> PAGEREF _Toc181792457 \h </w:instrText>
        </w:r>
        <w:r>
          <w:rPr>
            <w:noProof/>
            <w:webHidden/>
          </w:rPr>
        </w:r>
        <w:r>
          <w:rPr>
            <w:noProof/>
            <w:webHidden/>
          </w:rPr>
          <w:fldChar w:fldCharType="separate"/>
        </w:r>
        <w:r w:rsidR="00C02798">
          <w:rPr>
            <w:noProof/>
            <w:webHidden/>
          </w:rPr>
          <w:t>8</w:t>
        </w:r>
        <w:r>
          <w:rPr>
            <w:noProof/>
            <w:webHidden/>
          </w:rPr>
          <w:fldChar w:fldCharType="end"/>
        </w:r>
      </w:hyperlink>
    </w:p>
    <w:p w14:paraId="2BDBCA03" w14:textId="05330550" w:rsidR="0050065A" w:rsidRDefault="0050065A">
      <w:pPr>
        <w:pStyle w:val="TOC1"/>
        <w:rPr>
          <w:rFonts w:asciiTheme="minorHAnsi" w:eastAsiaTheme="minorEastAsia" w:hAnsiTheme="minorHAnsi" w:cstheme="minorBidi"/>
          <w:b w:val="0"/>
          <w:caps w:val="0"/>
          <w:noProof/>
          <w:sz w:val="22"/>
          <w:szCs w:val="22"/>
          <w:lang w:val="fr-FR" w:eastAsia="fr-FR"/>
        </w:rPr>
      </w:pPr>
      <w:hyperlink w:anchor="_Toc181792458" w:history="1">
        <w:r w:rsidRPr="00A13CEB">
          <w:rPr>
            <w:rStyle w:val="Hyperlink"/>
            <w:noProof/>
          </w:rPr>
          <w:t>4</w:t>
        </w:r>
        <w:r>
          <w:rPr>
            <w:rFonts w:asciiTheme="minorHAnsi" w:eastAsiaTheme="minorEastAsia" w:hAnsiTheme="minorHAnsi" w:cstheme="minorBidi"/>
            <w:b w:val="0"/>
            <w:caps w:val="0"/>
            <w:noProof/>
            <w:sz w:val="22"/>
            <w:szCs w:val="22"/>
            <w:lang w:val="fr-FR" w:eastAsia="fr-FR"/>
          </w:rPr>
          <w:tab/>
        </w:r>
        <w:r w:rsidRPr="00A13CEB">
          <w:rPr>
            <w:rStyle w:val="Hyperlink"/>
            <w:noProof/>
          </w:rPr>
          <w:t>Recommended regulatory framework</w:t>
        </w:r>
        <w:r>
          <w:rPr>
            <w:noProof/>
            <w:webHidden/>
          </w:rPr>
          <w:tab/>
        </w:r>
        <w:r>
          <w:rPr>
            <w:noProof/>
            <w:webHidden/>
          </w:rPr>
          <w:fldChar w:fldCharType="begin"/>
        </w:r>
        <w:r>
          <w:rPr>
            <w:noProof/>
            <w:webHidden/>
          </w:rPr>
          <w:instrText xml:space="preserve"> PAGEREF _Toc181792458 \h </w:instrText>
        </w:r>
        <w:r>
          <w:rPr>
            <w:noProof/>
            <w:webHidden/>
          </w:rPr>
        </w:r>
        <w:r>
          <w:rPr>
            <w:noProof/>
            <w:webHidden/>
          </w:rPr>
          <w:fldChar w:fldCharType="separate"/>
        </w:r>
        <w:r w:rsidR="00C02798">
          <w:rPr>
            <w:noProof/>
            <w:webHidden/>
          </w:rPr>
          <w:t>9</w:t>
        </w:r>
        <w:r>
          <w:rPr>
            <w:noProof/>
            <w:webHidden/>
          </w:rPr>
          <w:fldChar w:fldCharType="end"/>
        </w:r>
      </w:hyperlink>
    </w:p>
    <w:p w14:paraId="29E193CE" w14:textId="1A2703B8" w:rsidR="0050065A" w:rsidRDefault="0050065A">
      <w:pPr>
        <w:pStyle w:val="TOC1"/>
        <w:rPr>
          <w:rFonts w:asciiTheme="minorHAnsi" w:eastAsiaTheme="minorEastAsia" w:hAnsiTheme="minorHAnsi" w:cstheme="minorBidi"/>
          <w:b w:val="0"/>
          <w:caps w:val="0"/>
          <w:noProof/>
          <w:sz w:val="22"/>
          <w:szCs w:val="22"/>
          <w:lang w:val="fr-FR" w:eastAsia="fr-FR"/>
        </w:rPr>
      </w:pPr>
      <w:hyperlink w:anchor="_Toc181792459" w:history="1">
        <w:r w:rsidRPr="00A13CEB">
          <w:rPr>
            <w:rStyle w:val="Hyperlink"/>
            <w:noProof/>
          </w:rPr>
          <w:t>5</w:t>
        </w:r>
        <w:r>
          <w:rPr>
            <w:rFonts w:asciiTheme="minorHAnsi" w:eastAsiaTheme="minorEastAsia" w:hAnsiTheme="minorHAnsi" w:cstheme="minorBidi"/>
            <w:b w:val="0"/>
            <w:caps w:val="0"/>
            <w:noProof/>
            <w:sz w:val="22"/>
            <w:szCs w:val="22"/>
            <w:lang w:val="fr-FR" w:eastAsia="fr-FR"/>
          </w:rPr>
          <w:tab/>
        </w:r>
        <w:r w:rsidRPr="00A13CEB">
          <w:rPr>
            <w:rStyle w:val="Hyperlink"/>
            <w:noProof/>
          </w:rPr>
          <w:t>Conclusions</w:t>
        </w:r>
        <w:r>
          <w:rPr>
            <w:noProof/>
            <w:webHidden/>
          </w:rPr>
          <w:tab/>
        </w:r>
        <w:r>
          <w:rPr>
            <w:noProof/>
            <w:webHidden/>
          </w:rPr>
          <w:fldChar w:fldCharType="begin"/>
        </w:r>
        <w:r>
          <w:rPr>
            <w:noProof/>
            <w:webHidden/>
          </w:rPr>
          <w:instrText xml:space="preserve"> PAGEREF _Toc181792459 \h </w:instrText>
        </w:r>
        <w:r>
          <w:rPr>
            <w:noProof/>
            <w:webHidden/>
          </w:rPr>
        </w:r>
        <w:r>
          <w:rPr>
            <w:noProof/>
            <w:webHidden/>
          </w:rPr>
          <w:fldChar w:fldCharType="separate"/>
        </w:r>
        <w:r w:rsidR="00C02798">
          <w:rPr>
            <w:noProof/>
            <w:webHidden/>
          </w:rPr>
          <w:t>11</w:t>
        </w:r>
        <w:r>
          <w:rPr>
            <w:noProof/>
            <w:webHidden/>
          </w:rPr>
          <w:fldChar w:fldCharType="end"/>
        </w:r>
      </w:hyperlink>
    </w:p>
    <w:p w14:paraId="4DF020F3" w14:textId="06D15AA3" w:rsidR="0050065A" w:rsidRDefault="0050065A">
      <w:pPr>
        <w:pStyle w:val="TOC1"/>
        <w:rPr>
          <w:rFonts w:asciiTheme="minorHAnsi" w:eastAsiaTheme="minorEastAsia" w:hAnsiTheme="minorHAnsi" w:cstheme="minorBidi"/>
          <w:b w:val="0"/>
          <w:caps w:val="0"/>
          <w:noProof/>
          <w:sz w:val="22"/>
          <w:szCs w:val="22"/>
          <w:lang w:val="fr-FR" w:eastAsia="fr-FR"/>
        </w:rPr>
      </w:pPr>
      <w:hyperlink w:anchor="_Toc181792460" w:history="1">
        <w:r w:rsidRPr="00A13CEB">
          <w:rPr>
            <w:rStyle w:val="Hyperlink"/>
            <w:noProof/>
          </w:rPr>
          <w:t>ANNEX 1:  CEPT Mandate</w:t>
        </w:r>
        <w:r>
          <w:rPr>
            <w:noProof/>
            <w:webHidden/>
          </w:rPr>
          <w:tab/>
        </w:r>
        <w:r>
          <w:rPr>
            <w:noProof/>
            <w:webHidden/>
          </w:rPr>
          <w:fldChar w:fldCharType="begin"/>
        </w:r>
        <w:r>
          <w:rPr>
            <w:noProof/>
            <w:webHidden/>
          </w:rPr>
          <w:instrText xml:space="preserve"> PAGEREF _Toc181792460 \h </w:instrText>
        </w:r>
        <w:r>
          <w:rPr>
            <w:noProof/>
            <w:webHidden/>
          </w:rPr>
        </w:r>
        <w:r>
          <w:rPr>
            <w:noProof/>
            <w:webHidden/>
          </w:rPr>
          <w:fldChar w:fldCharType="separate"/>
        </w:r>
        <w:r w:rsidR="00C02798">
          <w:rPr>
            <w:noProof/>
            <w:webHidden/>
          </w:rPr>
          <w:t>12</w:t>
        </w:r>
        <w:r>
          <w:rPr>
            <w:noProof/>
            <w:webHidden/>
          </w:rPr>
          <w:fldChar w:fldCharType="end"/>
        </w:r>
      </w:hyperlink>
    </w:p>
    <w:p w14:paraId="102CDF53" w14:textId="0932ED9E" w:rsidR="0050065A" w:rsidRDefault="0050065A">
      <w:pPr>
        <w:pStyle w:val="TOC1"/>
        <w:rPr>
          <w:rFonts w:asciiTheme="minorHAnsi" w:eastAsiaTheme="minorEastAsia" w:hAnsiTheme="minorHAnsi" w:cstheme="minorBidi"/>
          <w:b w:val="0"/>
          <w:caps w:val="0"/>
          <w:noProof/>
          <w:sz w:val="22"/>
          <w:szCs w:val="22"/>
          <w:lang w:val="fr-FR" w:eastAsia="fr-FR"/>
        </w:rPr>
      </w:pPr>
      <w:hyperlink w:anchor="_Toc181792461" w:history="1">
        <w:r w:rsidRPr="00A13CEB">
          <w:rPr>
            <w:rStyle w:val="Hyperlink"/>
            <w:noProof/>
          </w:rPr>
          <w:t>ANNEX 2: List of references</w:t>
        </w:r>
        <w:r>
          <w:rPr>
            <w:noProof/>
            <w:webHidden/>
          </w:rPr>
          <w:tab/>
        </w:r>
        <w:r>
          <w:rPr>
            <w:noProof/>
            <w:webHidden/>
          </w:rPr>
          <w:fldChar w:fldCharType="begin"/>
        </w:r>
        <w:r>
          <w:rPr>
            <w:noProof/>
            <w:webHidden/>
          </w:rPr>
          <w:instrText xml:space="preserve"> PAGEREF _Toc181792461 \h </w:instrText>
        </w:r>
        <w:r>
          <w:rPr>
            <w:noProof/>
            <w:webHidden/>
          </w:rPr>
        </w:r>
        <w:r>
          <w:rPr>
            <w:noProof/>
            <w:webHidden/>
          </w:rPr>
          <w:fldChar w:fldCharType="separate"/>
        </w:r>
        <w:r w:rsidR="00C02798">
          <w:rPr>
            <w:noProof/>
            <w:webHidden/>
          </w:rPr>
          <w:t>14</w:t>
        </w:r>
        <w:r>
          <w:rPr>
            <w:noProof/>
            <w:webHidden/>
          </w:rPr>
          <w:fldChar w:fldCharType="end"/>
        </w:r>
      </w:hyperlink>
    </w:p>
    <w:p w14:paraId="1B2B3580" w14:textId="7296E403" w:rsidR="00AB46DF" w:rsidRPr="002D68EF" w:rsidRDefault="003C3EE4" w:rsidP="00AB46DF">
      <w:pPr>
        <w:rPr>
          <w:lang w:val="en-GB"/>
        </w:rPr>
      </w:pPr>
      <w:r w:rsidRPr="002D68EF">
        <w:rPr>
          <w:caps/>
          <w:lang w:val="en-GB"/>
        </w:rPr>
        <w:fldChar w:fldCharType="end"/>
      </w:r>
    </w:p>
    <w:p w14:paraId="63B02D77" w14:textId="43D3BDAE" w:rsidR="00AB46DF" w:rsidRPr="002D68EF" w:rsidRDefault="003C3EE4" w:rsidP="00AB46DF">
      <w:pPr>
        <w:rPr>
          <w:lang w:val="en-GB"/>
        </w:rPr>
      </w:pPr>
      <w:r w:rsidRPr="002D68EF">
        <w:rPr>
          <w:lang w:val="en-GB"/>
        </w:rPr>
        <w:br w:type="page"/>
      </w:r>
    </w:p>
    <w:p w14:paraId="78CD1062" w14:textId="0844840C" w:rsidR="00AB46DF" w:rsidRPr="002D68EF" w:rsidRDefault="00DB0551" w:rsidP="00AB46DF">
      <w:pPr>
        <w:rPr>
          <w:b/>
          <w:color w:val="FFFFFF"/>
          <w:szCs w:val="20"/>
          <w:lang w:val="en-GB"/>
        </w:rPr>
      </w:pPr>
      <w:r w:rsidRPr="002D68EF">
        <w:rPr>
          <w:b/>
          <w:noProof/>
          <w:color w:val="FFFFFF"/>
          <w:szCs w:val="20"/>
          <w:lang w:val="en-GB" w:eastAsia="da-DK"/>
        </w:rPr>
        <w:lastRenderedPageBreak/>
        <mc:AlternateContent>
          <mc:Choice Requires="wps">
            <w:drawing>
              <wp:anchor distT="0" distB="0" distL="114300" distR="114300" simplePos="0" relativeHeight="251658241" behindDoc="1" locked="0" layoutInCell="1" allowOverlap="1" wp14:anchorId="7E3B5326" wp14:editId="449879B3">
                <wp:simplePos x="0" y="0"/>
                <wp:positionH relativeFrom="page">
                  <wp:posOffset>20502</wp:posOffset>
                </wp:positionH>
                <wp:positionV relativeFrom="page">
                  <wp:posOffset>916759</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7DBE3" id="Rectangle 22" o:spid="_x0000_s1026" style="position:absolute;margin-left:1.6pt;margin-top:72.2pt;width:595.3pt;height:56.7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" fillcolor="#b0a696" stroked="f">
                <w10:wrap anchorx="page" anchory="page"/>
              </v:rect>
            </w:pict>
          </mc:Fallback>
        </mc:AlternateContent>
      </w:r>
    </w:p>
    <w:p w14:paraId="6DFA7DDA" w14:textId="77777777" w:rsidR="00D20E3B" w:rsidRPr="002D68EF" w:rsidRDefault="00D20E3B" w:rsidP="00AB46DF">
      <w:pPr>
        <w:rPr>
          <w:b/>
          <w:color w:val="FFFFFF"/>
          <w:szCs w:val="20"/>
          <w:lang w:val="en-GB"/>
        </w:rPr>
      </w:pPr>
    </w:p>
    <w:p w14:paraId="3DBB16F2" w14:textId="5ACD1251" w:rsidR="00AB46DF" w:rsidRPr="002D68EF" w:rsidRDefault="003C3EE4" w:rsidP="00AB46DF">
      <w:pPr>
        <w:rPr>
          <w:b/>
          <w:color w:val="FFFFFF"/>
          <w:szCs w:val="20"/>
          <w:lang w:val="en-GB"/>
        </w:rPr>
      </w:pPr>
      <w:r w:rsidRPr="002D68EF">
        <w:rPr>
          <w:b/>
          <w:color w:val="FFFFFF"/>
          <w:szCs w:val="20"/>
          <w:lang w:val="en-GB"/>
        </w:rPr>
        <w:t>LIST OF ABBREVIATIONS</w:t>
      </w:r>
    </w:p>
    <w:p w14:paraId="4D6C1A67" w14:textId="77777777" w:rsidR="00AB46DF" w:rsidRPr="002D68EF" w:rsidRDefault="00AB46DF" w:rsidP="00AB46DF">
      <w:pPr>
        <w:rPr>
          <w:b/>
          <w:color w:val="FFFFFF"/>
          <w:szCs w:val="20"/>
          <w:lang w:val="en-GB"/>
        </w:rPr>
      </w:pPr>
    </w:p>
    <w:p w14:paraId="473DCF1D" w14:textId="77777777" w:rsidR="00AB46DF" w:rsidRPr="002D68EF" w:rsidRDefault="00AB46DF" w:rsidP="00AB46DF">
      <w:pPr>
        <w:rPr>
          <w:b/>
          <w:color w:val="FFFFFF"/>
          <w:szCs w:val="20"/>
          <w:lang w:val="en-GB"/>
        </w:rPr>
      </w:pPr>
    </w:p>
    <w:p w14:paraId="293F6261" w14:textId="77777777" w:rsidR="00AB46DF" w:rsidRPr="002D68EF" w:rsidRDefault="00AB46DF" w:rsidP="00AB46DF">
      <w:pPr>
        <w:rPr>
          <w:lang w:val="en-GB"/>
        </w:rPr>
      </w:pPr>
    </w:p>
    <w:p w14:paraId="7FADEAB7" w14:textId="77777777" w:rsidR="00AB46DF" w:rsidRPr="002D68EF"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65"/>
        <w:gridCol w:w="7564"/>
      </w:tblGrid>
      <w:tr w:rsidR="00AB46DF" w:rsidRPr="002D68EF" w14:paraId="21C0EB30" w14:textId="77777777" w:rsidTr="00D24CFC">
        <w:trPr>
          <w:trHeight w:val="76"/>
        </w:trPr>
        <w:tc>
          <w:tcPr>
            <w:tcW w:w="2065" w:type="dxa"/>
          </w:tcPr>
          <w:p w14:paraId="4E12799F" w14:textId="77777777" w:rsidR="00AB46DF" w:rsidRPr="002D68EF" w:rsidRDefault="003C3EE4" w:rsidP="00143BED">
            <w:pPr>
              <w:spacing w:before="60" w:after="60" w:line="288" w:lineRule="auto"/>
              <w:rPr>
                <w:b/>
                <w:color w:val="D2232A"/>
                <w:lang w:val="en-GB"/>
              </w:rPr>
            </w:pPr>
            <w:r w:rsidRPr="002D68EF">
              <w:rPr>
                <w:b/>
                <w:color w:val="D2232A"/>
                <w:lang w:val="en-GB"/>
              </w:rPr>
              <w:t>Abbreviation</w:t>
            </w:r>
          </w:p>
        </w:tc>
        <w:tc>
          <w:tcPr>
            <w:tcW w:w="7564" w:type="dxa"/>
          </w:tcPr>
          <w:p w14:paraId="35D0AE71" w14:textId="45BCB099" w:rsidR="00AB46DF" w:rsidRPr="002D68EF" w:rsidRDefault="003C3EE4" w:rsidP="00143BED">
            <w:pPr>
              <w:spacing w:before="60" w:after="60" w:line="288" w:lineRule="auto"/>
              <w:rPr>
                <w:b/>
                <w:color w:val="D2232A"/>
                <w:lang w:val="en-GB"/>
              </w:rPr>
            </w:pPr>
            <w:r w:rsidRPr="002D68EF">
              <w:rPr>
                <w:b/>
                <w:color w:val="D2232A"/>
                <w:lang w:val="en-GB"/>
              </w:rPr>
              <w:t xml:space="preserve">Explanation </w:t>
            </w:r>
          </w:p>
        </w:tc>
      </w:tr>
      <w:tr w:rsidR="00360391" w:rsidRPr="000D01AD" w14:paraId="55F91B98" w14:textId="77777777" w:rsidTr="00D24CFC">
        <w:tc>
          <w:tcPr>
            <w:tcW w:w="2065" w:type="dxa"/>
          </w:tcPr>
          <w:p w14:paraId="29084E84" w14:textId="3DA44D3C" w:rsidR="00360391" w:rsidRPr="002D68EF" w:rsidRDefault="00360391" w:rsidP="00703864">
            <w:pPr>
              <w:spacing w:before="60" w:after="60" w:line="288" w:lineRule="auto"/>
              <w:rPr>
                <w:b/>
                <w:lang w:val="en-GB"/>
              </w:rPr>
            </w:pPr>
            <w:r w:rsidRPr="002D68EF">
              <w:rPr>
                <w:b/>
                <w:lang w:val="en-GB"/>
              </w:rPr>
              <w:t>ANFR</w:t>
            </w:r>
          </w:p>
        </w:tc>
        <w:tc>
          <w:tcPr>
            <w:tcW w:w="7564" w:type="dxa"/>
            <w:vAlign w:val="center"/>
          </w:tcPr>
          <w:p w14:paraId="3EB8E369" w14:textId="36BFC8A5" w:rsidR="00360391" w:rsidRPr="00877ABD" w:rsidRDefault="00057213" w:rsidP="00703864">
            <w:pPr>
              <w:spacing w:before="60" w:after="60" w:line="288" w:lineRule="auto"/>
              <w:rPr>
                <w:szCs w:val="20"/>
                <w:lang w:val="fr-FR"/>
              </w:rPr>
            </w:pPr>
            <w:r w:rsidRPr="00877ABD">
              <w:rPr>
                <w:lang w:val="fr-FR"/>
              </w:rPr>
              <w:t>Agence Nationale des Fréquences (</w:t>
            </w:r>
            <w:r w:rsidR="008176FA" w:rsidRPr="00877ABD">
              <w:rPr>
                <w:lang w:val="fr-FR"/>
              </w:rPr>
              <w:t>National Frequency Agency (France)</w:t>
            </w:r>
            <w:r w:rsidRPr="00877ABD">
              <w:rPr>
                <w:lang w:val="fr-FR"/>
              </w:rPr>
              <w:t>)</w:t>
            </w:r>
          </w:p>
        </w:tc>
      </w:tr>
      <w:tr w:rsidR="00AB46DF" w:rsidRPr="002D68EF" w14:paraId="2899F0BB" w14:textId="77777777" w:rsidTr="00D24CFC">
        <w:tc>
          <w:tcPr>
            <w:tcW w:w="2065" w:type="dxa"/>
          </w:tcPr>
          <w:p w14:paraId="010B4484" w14:textId="031EECBC" w:rsidR="00AB46DF" w:rsidRPr="002D68EF" w:rsidRDefault="004048B5" w:rsidP="00143BED">
            <w:pPr>
              <w:spacing w:before="60" w:after="60" w:line="288" w:lineRule="auto"/>
              <w:rPr>
                <w:b/>
                <w:lang w:val="en-GB"/>
              </w:rPr>
            </w:pPr>
            <w:r w:rsidRPr="002D68EF">
              <w:rPr>
                <w:b/>
                <w:lang w:val="en-GB"/>
              </w:rPr>
              <w:t>AP</w:t>
            </w:r>
          </w:p>
        </w:tc>
        <w:tc>
          <w:tcPr>
            <w:tcW w:w="7564" w:type="dxa"/>
          </w:tcPr>
          <w:p w14:paraId="285038A6" w14:textId="37092A71" w:rsidR="00AB46DF" w:rsidRPr="002D68EF" w:rsidRDefault="004048B5" w:rsidP="00143BED">
            <w:pPr>
              <w:spacing w:before="60" w:after="60" w:line="288" w:lineRule="auto"/>
              <w:rPr>
                <w:szCs w:val="20"/>
                <w:lang w:val="en-GB"/>
              </w:rPr>
            </w:pPr>
            <w:r w:rsidRPr="002D68EF">
              <w:rPr>
                <w:szCs w:val="20"/>
                <w:lang w:val="en-GB"/>
              </w:rPr>
              <w:t>Access Point</w:t>
            </w:r>
          </w:p>
        </w:tc>
      </w:tr>
      <w:tr w:rsidR="00B4531F" w:rsidRPr="002D68EF" w14:paraId="6268BE45" w14:textId="77777777" w:rsidTr="00D24CFC">
        <w:tc>
          <w:tcPr>
            <w:tcW w:w="2065" w:type="dxa"/>
          </w:tcPr>
          <w:p w14:paraId="690E3A65" w14:textId="57C91D2D" w:rsidR="00B4531F" w:rsidRPr="002D68EF" w:rsidRDefault="00B4531F" w:rsidP="00360391">
            <w:pPr>
              <w:spacing w:before="60" w:after="60" w:line="288" w:lineRule="auto"/>
              <w:rPr>
                <w:b/>
                <w:lang w:val="en-GB"/>
              </w:rPr>
            </w:pPr>
            <w:r w:rsidRPr="002D68EF">
              <w:rPr>
                <w:b/>
                <w:lang w:val="en-GB"/>
              </w:rPr>
              <w:t>ATC</w:t>
            </w:r>
          </w:p>
        </w:tc>
        <w:tc>
          <w:tcPr>
            <w:tcW w:w="7564" w:type="dxa"/>
            <w:vAlign w:val="center"/>
          </w:tcPr>
          <w:p w14:paraId="61E32754" w14:textId="0C7AE0DF" w:rsidR="00B4531F" w:rsidRPr="002D68EF" w:rsidRDefault="00670A3B" w:rsidP="00360391">
            <w:pPr>
              <w:spacing w:before="60" w:after="60" w:line="288" w:lineRule="auto"/>
              <w:rPr>
                <w:lang w:val="en-GB"/>
              </w:rPr>
            </w:pPr>
            <w:r w:rsidRPr="002D68EF">
              <w:rPr>
                <w:lang w:val="en-GB"/>
              </w:rPr>
              <w:t>Automatic Train Control</w:t>
            </w:r>
          </w:p>
        </w:tc>
      </w:tr>
      <w:tr w:rsidR="00360391" w:rsidRPr="002D68EF" w14:paraId="356520F0" w14:textId="77777777" w:rsidTr="00D24CFC">
        <w:tc>
          <w:tcPr>
            <w:tcW w:w="2065" w:type="dxa"/>
          </w:tcPr>
          <w:p w14:paraId="172DF99A" w14:textId="4B13D5EC" w:rsidR="00360391" w:rsidRPr="002D68EF" w:rsidRDefault="00360391" w:rsidP="00360391">
            <w:pPr>
              <w:spacing w:before="60" w:after="60" w:line="288" w:lineRule="auto"/>
              <w:rPr>
                <w:b/>
                <w:lang w:val="en-GB"/>
              </w:rPr>
            </w:pPr>
            <w:r w:rsidRPr="002D68EF">
              <w:rPr>
                <w:b/>
                <w:lang w:val="en-GB"/>
              </w:rPr>
              <w:t>BNetzA</w:t>
            </w:r>
          </w:p>
        </w:tc>
        <w:tc>
          <w:tcPr>
            <w:tcW w:w="7564" w:type="dxa"/>
            <w:vAlign w:val="center"/>
          </w:tcPr>
          <w:p w14:paraId="59CD55E5" w14:textId="119911B8" w:rsidR="00360391" w:rsidRPr="002D68EF" w:rsidRDefault="00360391" w:rsidP="00360391">
            <w:pPr>
              <w:spacing w:before="60" w:after="60" w:line="288" w:lineRule="auto"/>
              <w:rPr>
                <w:szCs w:val="20"/>
                <w:lang w:val="en-GB"/>
              </w:rPr>
            </w:pPr>
            <w:proofErr w:type="spellStart"/>
            <w:r w:rsidRPr="002D68EF">
              <w:rPr>
                <w:lang w:val="en-GB"/>
              </w:rPr>
              <w:t>Bundesnetzagentur</w:t>
            </w:r>
            <w:proofErr w:type="spellEnd"/>
            <w:r w:rsidRPr="002D68EF">
              <w:rPr>
                <w:lang w:val="en-GB"/>
              </w:rPr>
              <w:t xml:space="preserve"> (Federal Network Agency, Germany)</w:t>
            </w:r>
          </w:p>
        </w:tc>
      </w:tr>
      <w:tr w:rsidR="00360391" w:rsidRPr="002D68EF" w14:paraId="1C2FAF33" w14:textId="77777777" w:rsidTr="00D24CFC">
        <w:tc>
          <w:tcPr>
            <w:tcW w:w="2065" w:type="dxa"/>
          </w:tcPr>
          <w:p w14:paraId="09178E3B" w14:textId="5BAF7FE7" w:rsidR="00360391" w:rsidRPr="002D68EF" w:rsidRDefault="00360391" w:rsidP="00360391">
            <w:pPr>
              <w:spacing w:before="60" w:after="60" w:line="288" w:lineRule="auto"/>
              <w:rPr>
                <w:b/>
                <w:lang w:val="en-GB"/>
              </w:rPr>
            </w:pPr>
            <w:r w:rsidRPr="002D68EF">
              <w:rPr>
                <w:b/>
                <w:lang w:val="en-GB"/>
              </w:rPr>
              <w:t>CBTC</w:t>
            </w:r>
          </w:p>
        </w:tc>
        <w:tc>
          <w:tcPr>
            <w:tcW w:w="7564" w:type="dxa"/>
          </w:tcPr>
          <w:p w14:paraId="67B815F8" w14:textId="4C38CD35" w:rsidR="00360391" w:rsidRPr="002D68EF" w:rsidRDefault="00360391" w:rsidP="00360391">
            <w:pPr>
              <w:spacing w:before="60" w:after="60" w:line="288" w:lineRule="auto"/>
              <w:rPr>
                <w:szCs w:val="20"/>
                <w:lang w:val="en-GB"/>
              </w:rPr>
            </w:pPr>
            <w:r w:rsidRPr="002D68EF">
              <w:rPr>
                <w:lang w:val="en-GB"/>
              </w:rPr>
              <w:t>Communication-based Train Control</w:t>
            </w:r>
          </w:p>
        </w:tc>
      </w:tr>
      <w:tr w:rsidR="00360391" w:rsidRPr="002D68EF" w14:paraId="755F825C" w14:textId="77777777" w:rsidTr="00D24CFC">
        <w:tc>
          <w:tcPr>
            <w:tcW w:w="2065" w:type="dxa"/>
          </w:tcPr>
          <w:p w14:paraId="11926AE6" w14:textId="3BB839BE" w:rsidR="00360391" w:rsidRPr="002D68EF" w:rsidRDefault="00360391" w:rsidP="00360391">
            <w:pPr>
              <w:spacing w:before="60" w:after="60" w:line="288" w:lineRule="auto"/>
              <w:rPr>
                <w:b/>
                <w:lang w:val="en-GB"/>
              </w:rPr>
            </w:pPr>
            <w:r w:rsidRPr="002D68EF">
              <w:rPr>
                <w:b/>
                <w:lang w:val="en-GB"/>
              </w:rPr>
              <w:t>CEPT</w:t>
            </w:r>
          </w:p>
        </w:tc>
        <w:tc>
          <w:tcPr>
            <w:tcW w:w="7564" w:type="dxa"/>
          </w:tcPr>
          <w:p w14:paraId="391BAA42" w14:textId="536CF74E" w:rsidR="00360391" w:rsidRPr="002D68EF" w:rsidRDefault="00360391" w:rsidP="00360391">
            <w:pPr>
              <w:spacing w:before="60" w:after="60" w:line="288" w:lineRule="auto"/>
              <w:rPr>
                <w:szCs w:val="20"/>
                <w:lang w:val="en-GB"/>
              </w:rPr>
            </w:pPr>
            <w:r w:rsidRPr="002D68EF">
              <w:rPr>
                <w:szCs w:val="20"/>
                <w:lang w:val="en-GB"/>
              </w:rPr>
              <w:t>European Conference of Postal and Telecommunications Administrations</w:t>
            </w:r>
          </w:p>
        </w:tc>
      </w:tr>
      <w:tr w:rsidR="00360391" w:rsidRPr="002D68EF" w14:paraId="5CC9C194" w14:textId="77777777" w:rsidTr="00D24CFC">
        <w:tc>
          <w:tcPr>
            <w:tcW w:w="2065" w:type="dxa"/>
          </w:tcPr>
          <w:p w14:paraId="012654D0" w14:textId="63EBF2F9" w:rsidR="00360391" w:rsidRPr="002D68EF" w:rsidRDefault="00360391" w:rsidP="00360391">
            <w:pPr>
              <w:spacing w:before="60" w:after="60" w:line="288" w:lineRule="auto"/>
              <w:rPr>
                <w:b/>
                <w:lang w:val="en-GB"/>
              </w:rPr>
            </w:pPr>
            <w:r w:rsidRPr="002D68EF">
              <w:rPr>
                <w:b/>
                <w:lang w:val="en-GB"/>
              </w:rPr>
              <w:t>DSSS</w:t>
            </w:r>
          </w:p>
        </w:tc>
        <w:tc>
          <w:tcPr>
            <w:tcW w:w="7564" w:type="dxa"/>
          </w:tcPr>
          <w:p w14:paraId="369066EF" w14:textId="5B3C590F" w:rsidR="00360391" w:rsidRPr="002D68EF" w:rsidRDefault="00360391" w:rsidP="00360391">
            <w:pPr>
              <w:spacing w:before="60" w:after="60" w:line="288" w:lineRule="auto"/>
              <w:rPr>
                <w:lang w:val="en-GB"/>
              </w:rPr>
            </w:pPr>
            <w:r w:rsidRPr="002D68EF">
              <w:rPr>
                <w:lang w:val="en-GB"/>
              </w:rPr>
              <w:t>Direct-Sequence Spread Spectrum</w:t>
            </w:r>
          </w:p>
        </w:tc>
      </w:tr>
      <w:tr w:rsidR="00360391" w:rsidRPr="002D68EF" w14:paraId="60E0400A" w14:textId="77777777" w:rsidTr="00D24CFC">
        <w:tc>
          <w:tcPr>
            <w:tcW w:w="2065" w:type="dxa"/>
          </w:tcPr>
          <w:p w14:paraId="7803C065" w14:textId="0166D29C" w:rsidR="00360391" w:rsidRPr="002D68EF" w:rsidRDefault="00360391" w:rsidP="00360391">
            <w:pPr>
              <w:spacing w:before="60" w:after="60" w:line="288" w:lineRule="auto"/>
              <w:rPr>
                <w:b/>
                <w:lang w:val="en-GB"/>
              </w:rPr>
            </w:pPr>
            <w:r w:rsidRPr="002D68EF">
              <w:rPr>
                <w:b/>
                <w:lang w:val="en-GB"/>
              </w:rPr>
              <w:t>EC</w:t>
            </w:r>
          </w:p>
        </w:tc>
        <w:tc>
          <w:tcPr>
            <w:tcW w:w="7564" w:type="dxa"/>
          </w:tcPr>
          <w:p w14:paraId="42F8E118" w14:textId="5FCFCFF4" w:rsidR="00360391" w:rsidRPr="002D68EF" w:rsidRDefault="00360391" w:rsidP="00360391">
            <w:pPr>
              <w:spacing w:before="60" w:after="60" w:line="288" w:lineRule="auto"/>
              <w:rPr>
                <w:szCs w:val="20"/>
                <w:lang w:val="en-GB"/>
              </w:rPr>
            </w:pPr>
            <w:r w:rsidRPr="002D68EF">
              <w:rPr>
                <w:lang w:val="en-GB"/>
              </w:rPr>
              <w:t>European Commission</w:t>
            </w:r>
          </w:p>
        </w:tc>
      </w:tr>
      <w:tr w:rsidR="00360391" w:rsidRPr="002D68EF" w14:paraId="1020421C" w14:textId="77777777" w:rsidTr="00D24CFC">
        <w:tc>
          <w:tcPr>
            <w:tcW w:w="2065" w:type="dxa"/>
          </w:tcPr>
          <w:p w14:paraId="34B4EC4C" w14:textId="77777777" w:rsidR="00360391" w:rsidRPr="002D68EF" w:rsidRDefault="00360391" w:rsidP="00360391">
            <w:pPr>
              <w:spacing w:before="60" w:after="60" w:line="288" w:lineRule="auto"/>
              <w:rPr>
                <w:b/>
                <w:lang w:val="en-GB"/>
              </w:rPr>
            </w:pPr>
            <w:r w:rsidRPr="002D68EF">
              <w:rPr>
                <w:b/>
                <w:lang w:val="en-GB"/>
              </w:rPr>
              <w:t>ECC</w:t>
            </w:r>
          </w:p>
        </w:tc>
        <w:tc>
          <w:tcPr>
            <w:tcW w:w="7564" w:type="dxa"/>
          </w:tcPr>
          <w:p w14:paraId="1BD9DDD7" w14:textId="77777777" w:rsidR="00360391" w:rsidRPr="002D68EF" w:rsidRDefault="00360391" w:rsidP="00360391">
            <w:pPr>
              <w:pStyle w:val="ECCParagraph"/>
              <w:spacing w:before="60" w:after="60" w:line="288" w:lineRule="auto"/>
              <w:jc w:val="left"/>
              <w:rPr>
                <w:szCs w:val="20"/>
              </w:rPr>
            </w:pPr>
            <w:r w:rsidRPr="002D68EF">
              <w:t>Electronic Communications Committee</w:t>
            </w:r>
          </w:p>
        </w:tc>
      </w:tr>
      <w:tr w:rsidR="00360391" w:rsidRPr="002D68EF" w14:paraId="7ED33AD4" w14:textId="77777777" w:rsidTr="00D24CFC">
        <w:tc>
          <w:tcPr>
            <w:tcW w:w="2065" w:type="dxa"/>
          </w:tcPr>
          <w:p w14:paraId="121F32FA" w14:textId="77777777" w:rsidR="00360391" w:rsidRPr="00D24CFC" w:rsidRDefault="00360391" w:rsidP="00360391">
            <w:pPr>
              <w:spacing w:before="60" w:after="60" w:line="288" w:lineRule="auto"/>
              <w:rPr>
                <w:b/>
                <w:i/>
                <w:iCs/>
                <w:lang w:val="en-GB"/>
              </w:rPr>
            </w:pPr>
            <w:proofErr w:type="spellStart"/>
            <w:r w:rsidRPr="00D24CFC">
              <w:rPr>
                <w:b/>
                <w:i/>
                <w:iCs/>
                <w:lang w:val="en-GB"/>
              </w:rPr>
              <w:t>e.i.r.p</w:t>
            </w:r>
            <w:proofErr w:type="spellEnd"/>
            <w:r w:rsidRPr="00D24CFC">
              <w:rPr>
                <w:b/>
                <w:i/>
                <w:iCs/>
                <w:lang w:val="en-GB"/>
              </w:rPr>
              <w:t>.</w:t>
            </w:r>
          </w:p>
        </w:tc>
        <w:tc>
          <w:tcPr>
            <w:tcW w:w="7564" w:type="dxa"/>
          </w:tcPr>
          <w:p w14:paraId="51F35365" w14:textId="77777777" w:rsidR="00360391" w:rsidRPr="002D68EF" w:rsidRDefault="00360391" w:rsidP="00360391">
            <w:pPr>
              <w:pStyle w:val="ECCParagraph"/>
              <w:spacing w:before="60" w:after="60" w:line="288" w:lineRule="auto"/>
              <w:jc w:val="left"/>
              <w:rPr>
                <w:color w:val="000000"/>
              </w:rPr>
            </w:pPr>
            <w:r w:rsidRPr="002D68EF">
              <w:rPr>
                <w:color w:val="000000"/>
              </w:rPr>
              <w:t>Effective isotropic radiated power</w:t>
            </w:r>
          </w:p>
        </w:tc>
      </w:tr>
      <w:tr w:rsidR="00647F76" w:rsidRPr="002D68EF" w14:paraId="1386A5DB" w14:textId="77777777" w:rsidTr="00D24CFC">
        <w:tc>
          <w:tcPr>
            <w:tcW w:w="2065" w:type="dxa"/>
          </w:tcPr>
          <w:p w14:paraId="4B6D073A" w14:textId="38306FB1" w:rsidR="00647F76" w:rsidRPr="002D68EF" w:rsidRDefault="00647F76" w:rsidP="00647F76">
            <w:pPr>
              <w:spacing w:before="60" w:after="60" w:line="288" w:lineRule="auto"/>
              <w:rPr>
                <w:b/>
                <w:lang w:val="en-GB"/>
              </w:rPr>
            </w:pPr>
            <w:r w:rsidRPr="002D68EF">
              <w:rPr>
                <w:b/>
                <w:lang w:val="en-GB"/>
              </w:rPr>
              <w:t>ETSI</w:t>
            </w:r>
          </w:p>
        </w:tc>
        <w:tc>
          <w:tcPr>
            <w:tcW w:w="7564" w:type="dxa"/>
            <w:vAlign w:val="center"/>
          </w:tcPr>
          <w:p w14:paraId="30BB10F7" w14:textId="4A53174B" w:rsidR="00647F76" w:rsidRPr="002D68EF" w:rsidRDefault="00647F76" w:rsidP="00647F76">
            <w:pPr>
              <w:pStyle w:val="ECCParagraph"/>
              <w:spacing w:before="60" w:after="60" w:line="288" w:lineRule="auto"/>
              <w:jc w:val="left"/>
              <w:rPr>
                <w:color w:val="000000"/>
              </w:rPr>
            </w:pPr>
            <w:r w:rsidRPr="002D68EF">
              <w:t>European Telecommunications Standards Institute</w:t>
            </w:r>
          </w:p>
        </w:tc>
      </w:tr>
      <w:tr w:rsidR="00647F76" w:rsidRPr="002D68EF" w14:paraId="36003713" w14:textId="77777777" w:rsidTr="00D24CFC">
        <w:tc>
          <w:tcPr>
            <w:tcW w:w="2065" w:type="dxa"/>
          </w:tcPr>
          <w:p w14:paraId="4094E275" w14:textId="2D629518" w:rsidR="00647F76" w:rsidRPr="002D68EF" w:rsidRDefault="00647F76" w:rsidP="00647F76">
            <w:pPr>
              <w:spacing w:before="60" w:after="60" w:line="288" w:lineRule="auto"/>
              <w:rPr>
                <w:b/>
                <w:lang w:val="en-GB"/>
              </w:rPr>
            </w:pPr>
            <w:r w:rsidRPr="002D68EF">
              <w:rPr>
                <w:b/>
                <w:lang w:val="en-GB"/>
              </w:rPr>
              <w:t>EU</w:t>
            </w:r>
          </w:p>
        </w:tc>
        <w:tc>
          <w:tcPr>
            <w:tcW w:w="7564" w:type="dxa"/>
          </w:tcPr>
          <w:p w14:paraId="2AC08021" w14:textId="0609B798" w:rsidR="00647F76" w:rsidRPr="002D68EF" w:rsidRDefault="00647F76" w:rsidP="00647F76">
            <w:pPr>
              <w:pStyle w:val="ECCParagraph"/>
              <w:spacing w:before="60" w:after="60" w:line="288" w:lineRule="auto"/>
              <w:jc w:val="left"/>
            </w:pPr>
            <w:r w:rsidRPr="002D68EF">
              <w:t>European Union</w:t>
            </w:r>
          </w:p>
        </w:tc>
      </w:tr>
      <w:tr w:rsidR="00647F76" w:rsidRPr="002D68EF" w14:paraId="5F1208C2" w14:textId="77777777" w:rsidTr="00D24CFC">
        <w:tc>
          <w:tcPr>
            <w:tcW w:w="2065" w:type="dxa"/>
          </w:tcPr>
          <w:p w14:paraId="2B6DF6FF" w14:textId="6071A987" w:rsidR="00647F76" w:rsidRPr="002D68EF" w:rsidRDefault="00647F76" w:rsidP="00647F76">
            <w:pPr>
              <w:spacing w:before="60" w:after="60" w:line="288" w:lineRule="auto"/>
              <w:rPr>
                <w:b/>
                <w:lang w:val="en-GB"/>
              </w:rPr>
            </w:pPr>
            <w:r w:rsidRPr="002D68EF">
              <w:rPr>
                <w:b/>
                <w:lang w:val="en-GB"/>
              </w:rPr>
              <w:t>IEEE</w:t>
            </w:r>
          </w:p>
        </w:tc>
        <w:tc>
          <w:tcPr>
            <w:tcW w:w="7564" w:type="dxa"/>
          </w:tcPr>
          <w:p w14:paraId="34A95441" w14:textId="6DAE5C9D" w:rsidR="00647F76" w:rsidRPr="002D68EF" w:rsidRDefault="00647F76" w:rsidP="00647F76">
            <w:pPr>
              <w:spacing w:before="60" w:after="60" w:line="288" w:lineRule="auto"/>
              <w:rPr>
                <w:lang w:val="en-GB"/>
              </w:rPr>
            </w:pPr>
            <w:r w:rsidRPr="002D68EF">
              <w:rPr>
                <w:lang w:val="en-GB"/>
              </w:rPr>
              <w:t>Institute of Electrical and Electronics Engineers</w:t>
            </w:r>
          </w:p>
        </w:tc>
      </w:tr>
      <w:tr w:rsidR="00647F76" w:rsidRPr="002D68EF" w14:paraId="30045ADA" w14:textId="77777777" w:rsidTr="00D24CFC">
        <w:tc>
          <w:tcPr>
            <w:tcW w:w="2065" w:type="dxa"/>
          </w:tcPr>
          <w:p w14:paraId="38501474" w14:textId="3AD48124" w:rsidR="00647F76" w:rsidRPr="002D68EF" w:rsidRDefault="00647F76" w:rsidP="00647F76">
            <w:pPr>
              <w:spacing w:before="60" w:after="60" w:line="288" w:lineRule="auto"/>
              <w:rPr>
                <w:b/>
                <w:lang w:val="en-GB"/>
              </w:rPr>
            </w:pPr>
            <w:r w:rsidRPr="002D68EF">
              <w:rPr>
                <w:b/>
                <w:lang w:val="en-GB"/>
              </w:rPr>
              <w:t>I/N</w:t>
            </w:r>
          </w:p>
        </w:tc>
        <w:tc>
          <w:tcPr>
            <w:tcW w:w="7564" w:type="dxa"/>
          </w:tcPr>
          <w:p w14:paraId="732D6839" w14:textId="67EDFDBD" w:rsidR="00647F76" w:rsidRPr="002D68EF" w:rsidRDefault="00647F76" w:rsidP="00647F76">
            <w:pPr>
              <w:spacing w:before="60" w:after="60" w:line="288" w:lineRule="auto"/>
              <w:rPr>
                <w:lang w:val="en-GB"/>
              </w:rPr>
            </w:pPr>
            <w:r w:rsidRPr="002D68EF">
              <w:rPr>
                <w:lang w:val="en-GB"/>
              </w:rPr>
              <w:t>Interference to noise ratio</w:t>
            </w:r>
          </w:p>
        </w:tc>
      </w:tr>
      <w:tr w:rsidR="00647F76" w:rsidRPr="002D68EF" w14:paraId="4D5807AF" w14:textId="77777777" w:rsidTr="00D24CFC">
        <w:tc>
          <w:tcPr>
            <w:tcW w:w="2065" w:type="dxa"/>
          </w:tcPr>
          <w:p w14:paraId="47FD40A6" w14:textId="77777777" w:rsidR="00647F76" w:rsidRPr="002D68EF" w:rsidRDefault="00647F76" w:rsidP="00647F76">
            <w:pPr>
              <w:spacing w:before="60" w:after="60" w:line="288" w:lineRule="auto"/>
              <w:rPr>
                <w:b/>
                <w:lang w:val="en-GB"/>
              </w:rPr>
            </w:pPr>
            <w:r w:rsidRPr="002D68EF">
              <w:rPr>
                <w:b/>
                <w:lang w:val="en-GB"/>
              </w:rPr>
              <w:t>ITS</w:t>
            </w:r>
          </w:p>
        </w:tc>
        <w:tc>
          <w:tcPr>
            <w:tcW w:w="7564" w:type="dxa"/>
          </w:tcPr>
          <w:p w14:paraId="59A5EBE8" w14:textId="1A659097" w:rsidR="00647F76" w:rsidRPr="002D68EF" w:rsidRDefault="00647F76" w:rsidP="00647F76">
            <w:pPr>
              <w:spacing w:before="60" w:after="60" w:line="288" w:lineRule="auto"/>
              <w:rPr>
                <w:lang w:val="en-GB"/>
              </w:rPr>
            </w:pPr>
            <w:r w:rsidRPr="002D68EF">
              <w:rPr>
                <w:lang w:val="en-GB"/>
              </w:rPr>
              <w:t>Intelligent Transport Systems</w:t>
            </w:r>
          </w:p>
        </w:tc>
      </w:tr>
      <w:tr w:rsidR="00647F76" w:rsidRPr="002D68EF" w14:paraId="51C5A86B" w14:textId="77777777" w:rsidTr="00D24CFC">
        <w:tc>
          <w:tcPr>
            <w:tcW w:w="2065" w:type="dxa"/>
          </w:tcPr>
          <w:p w14:paraId="5269C2F3" w14:textId="18DE223F" w:rsidR="00647F76" w:rsidRPr="002D68EF" w:rsidRDefault="00647F76" w:rsidP="00647F76">
            <w:pPr>
              <w:spacing w:before="60" w:after="60" w:line="288" w:lineRule="auto"/>
              <w:rPr>
                <w:b/>
                <w:lang w:val="en-GB"/>
              </w:rPr>
            </w:pPr>
            <w:r w:rsidRPr="002D68EF">
              <w:rPr>
                <w:b/>
                <w:lang w:val="en-GB"/>
              </w:rPr>
              <w:t>JRC</w:t>
            </w:r>
          </w:p>
        </w:tc>
        <w:tc>
          <w:tcPr>
            <w:tcW w:w="7564" w:type="dxa"/>
          </w:tcPr>
          <w:p w14:paraId="3E68B3C7" w14:textId="043F4D15" w:rsidR="00647F76" w:rsidRPr="002D68EF" w:rsidRDefault="00647F76" w:rsidP="00647F76">
            <w:pPr>
              <w:spacing w:before="60" w:after="60" w:line="288" w:lineRule="auto"/>
              <w:rPr>
                <w:lang w:val="en-GB"/>
              </w:rPr>
            </w:pPr>
            <w:r w:rsidRPr="002D68EF">
              <w:rPr>
                <w:lang w:val="en-GB"/>
              </w:rPr>
              <w:t>Joint Research Centre of the European Commission</w:t>
            </w:r>
          </w:p>
        </w:tc>
      </w:tr>
      <w:tr w:rsidR="00647F76" w:rsidRPr="002D68EF" w14:paraId="68744731" w14:textId="77777777" w:rsidTr="00D24CFC">
        <w:tc>
          <w:tcPr>
            <w:tcW w:w="2065" w:type="dxa"/>
          </w:tcPr>
          <w:p w14:paraId="3E79EAF2" w14:textId="26611C29" w:rsidR="00647F76" w:rsidRPr="002D68EF" w:rsidRDefault="00647F76" w:rsidP="00647F76">
            <w:pPr>
              <w:spacing w:before="60" w:after="60" w:line="288" w:lineRule="auto"/>
              <w:rPr>
                <w:b/>
                <w:lang w:val="en-GB"/>
              </w:rPr>
            </w:pPr>
            <w:r w:rsidRPr="002D68EF">
              <w:rPr>
                <w:b/>
                <w:lang w:val="en-GB"/>
              </w:rPr>
              <w:t>MP</w:t>
            </w:r>
          </w:p>
        </w:tc>
        <w:tc>
          <w:tcPr>
            <w:tcW w:w="7564" w:type="dxa"/>
          </w:tcPr>
          <w:p w14:paraId="6637097F" w14:textId="355AFE4D" w:rsidR="00647F76" w:rsidRPr="002D68EF" w:rsidRDefault="00647F76" w:rsidP="00647F76">
            <w:pPr>
              <w:spacing w:before="60" w:after="60" w:line="288" w:lineRule="auto"/>
              <w:rPr>
                <w:lang w:val="en-GB"/>
              </w:rPr>
            </w:pPr>
            <w:r w:rsidRPr="002D68EF">
              <w:rPr>
                <w:lang w:val="en-GB"/>
              </w:rPr>
              <w:t>Urban metro type</w:t>
            </w:r>
          </w:p>
        </w:tc>
      </w:tr>
      <w:tr w:rsidR="00647F76" w:rsidRPr="002D68EF" w14:paraId="61130047" w14:textId="77777777" w:rsidTr="00D24CFC">
        <w:tc>
          <w:tcPr>
            <w:tcW w:w="2065" w:type="dxa"/>
          </w:tcPr>
          <w:p w14:paraId="23154C30" w14:textId="1BFF553B" w:rsidR="00647F76" w:rsidRPr="002D68EF" w:rsidRDefault="00647F76" w:rsidP="00647F76">
            <w:pPr>
              <w:spacing w:before="60" w:after="60" w:line="288" w:lineRule="auto"/>
              <w:rPr>
                <w:b/>
                <w:lang w:val="en-GB"/>
              </w:rPr>
            </w:pPr>
            <w:r w:rsidRPr="002D68EF">
              <w:rPr>
                <w:b/>
                <w:lang w:val="en-GB"/>
              </w:rPr>
              <w:t>NB</w:t>
            </w:r>
          </w:p>
        </w:tc>
        <w:tc>
          <w:tcPr>
            <w:tcW w:w="7564" w:type="dxa"/>
          </w:tcPr>
          <w:p w14:paraId="031894D9" w14:textId="624ADF7D" w:rsidR="00647F76" w:rsidRPr="002D68EF" w:rsidRDefault="00647F76" w:rsidP="00647F76">
            <w:pPr>
              <w:spacing w:before="60" w:after="60" w:line="288" w:lineRule="auto"/>
              <w:rPr>
                <w:lang w:val="en-GB"/>
              </w:rPr>
            </w:pPr>
            <w:r w:rsidRPr="002D68EF">
              <w:rPr>
                <w:lang w:val="en-GB"/>
              </w:rPr>
              <w:t>Narrowband</w:t>
            </w:r>
          </w:p>
        </w:tc>
      </w:tr>
      <w:tr w:rsidR="00647F76" w:rsidRPr="002D68EF" w14:paraId="7A5F0026" w14:textId="77777777" w:rsidTr="00D24CFC">
        <w:tc>
          <w:tcPr>
            <w:tcW w:w="2065" w:type="dxa"/>
          </w:tcPr>
          <w:p w14:paraId="097AAF46" w14:textId="172DC1FC" w:rsidR="00647F76" w:rsidRPr="002D68EF" w:rsidRDefault="00647F76" w:rsidP="00647F76">
            <w:pPr>
              <w:spacing w:before="60" w:after="60" w:line="288" w:lineRule="auto"/>
              <w:rPr>
                <w:b/>
                <w:lang w:val="en-GB"/>
              </w:rPr>
            </w:pPr>
            <w:r w:rsidRPr="002D68EF">
              <w:rPr>
                <w:b/>
                <w:lang w:val="en-GB"/>
              </w:rPr>
              <w:t>OOB</w:t>
            </w:r>
          </w:p>
        </w:tc>
        <w:tc>
          <w:tcPr>
            <w:tcW w:w="7564" w:type="dxa"/>
          </w:tcPr>
          <w:p w14:paraId="42A2CB53" w14:textId="054E996D" w:rsidR="00647F76" w:rsidRPr="002D68EF" w:rsidRDefault="00647F76" w:rsidP="00647F76">
            <w:pPr>
              <w:spacing w:before="60" w:after="60" w:line="288" w:lineRule="auto"/>
              <w:rPr>
                <w:lang w:val="en-GB"/>
              </w:rPr>
            </w:pPr>
            <w:r w:rsidRPr="002D68EF">
              <w:rPr>
                <w:lang w:val="en-GB"/>
              </w:rPr>
              <w:t>Out-of-band</w:t>
            </w:r>
          </w:p>
        </w:tc>
      </w:tr>
      <w:tr w:rsidR="00647F76" w:rsidRPr="002D68EF" w14:paraId="1BF408E7" w14:textId="77777777" w:rsidTr="00D24CFC">
        <w:tc>
          <w:tcPr>
            <w:tcW w:w="2065" w:type="dxa"/>
          </w:tcPr>
          <w:p w14:paraId="5F7C56D7" w14:textId="18714675" w:rsidR="00647F76" w:rsidRPr="002D68EF" w:rsidRDefault="00647F76" w:rsidP="00647F76">
            <w:pPr>
              <w:spacing w:before="60" w:after="60" w:line="288" w:lineRule="auto"/>
              <w:rPr>
                <w:b/>
                <w:lang w:val="en-GB"/>
              </w:rPr>
            </w:pPr>
            <w:r w:rsidRPr="002D68EF">
              <w:rPr>
                <w:b/>
                <w:lang w:val="en-GB"/>
              </w:rPr>
              <w:t>RER</w:t>
            </w:r>
          </w:p>
        </w:tc>
        <w:tc>
          <w:tcPr>
            <w:tcW w:w="7564" w:type="dxa"/>
          </w:tcPr>
          <w:p w14:paraId="401C624D" w14:textId="59B4589F" w:rsidR="00647F76" w:rsidRPr="002D68EF" w:rsidRDefault="00647F76" w:rsidP="00647F76">
            <w:pPr>
              <w:spacing w:before="60" w:after="60" w:line="288" w:lineRule="auto"/>
              <w:rPr>
                <w:lang w:val="en-GB"/>
              </w:rPr>
            </w:pPr>
            <w:r w:rsidRPr="002D68EF">
              <w:rPr>
                <w:lang w:val="en-GB"/>
              </w:rPr>
              <w:t xml:space="preserve">Réseau Express </w:t>
            </w:r>
            <w:proofErr w:type="spellStart"/>
            <w:r w:rsidRPr="002D68EF">
              <w:rPr>
                <w:lang w:val="en-GB"/>
              </w:rPr>
              <w:t>Régional</w:t>
            </w:r>
            <w:proofErr w:type="spellEnd"/>
          </w:p>
        </w:tc>
      </w:tr>
      <w:tr w:rsidR="00647F76" w:rsidRPr="002D68EF" w14:paraId="767D208F" w14:textId="77777777" w:rsidTr="00D24CFC">
        <w:tc>
          <w:tcPr>
            <w:tcW w:w="2065" w:type="dxa"/>
          </w:tcPr>
          <w:p w14:paraId="265F3899" w14:textId="77777777" w:rsidR="00647F76" w:rsidRPr="002D68EF" w:rsidRDefault="00647F76" w:rsidP="00647F76">
            <w:pPr>
              <w:spacing w:before="60" w:after="60" w:line="288" w:lineRule="auto"/>
              <w:rPr>
                <w:b/>
                <w:lang w:val="en-GB"/>
              </w:rPr>
            </w:pPr>
            <w:r w:rsidRPr="002D68EF">
              <w:rPr>
                <w:b/>
                <w:lang w:val="en-GB"/>
              </w:rPr>
              <w:t>RLAN</w:t>
            </w:r>
          </w:p>
        </w:tc>
        <w:tc>
          <w:tcPr>
            <w:tcW w:w="7564" w:type="dxa"/>
          </w:tcPr>
          <w:p w14:paraId="2E0AFC48" w14:textId="77777777" w:rsidR="00647F76" w:rsidRPr="002D68EF" w:rsidRDefault="00647F76" w:rsidP="00647F76">
            <w:pPr>
              <w:spacing w:before="60" w:after="60" w:line="288" w:lineRule="auto"/>
              <w:rPr>
                <w:lang w:val="en-GB"/>
              </w:rPr>
            </w:pPr>
            <w:r w:rsidRPr="002D68EF">
              <w:rPr>
                <w:lang w:val="en-GB"/>
              </w:rPr>
              <w:t>Radio Local Area Network</w:t>
            </w:r>
          </w:p>
        </w:tc>
      </w:tr>
      <w:tr w:rsidR="00647F76" w:rsidRPr="002D68EF" w14:paraId="0D62D0BB" w14:textId="77777777" w:rsidTr="00D24CFC">
        <w:tc>
          <w:tcPr>
            <w:tcW w:w="2065" w:type="dxa"/>
          </w:tcPr>
          <w:p w14:paraId="6235D9AF" w14:textId="01A9AB93" w:rsidR="00647F76" w:rsidRPr="002D68EF" w:rsidRDefault="00647F76" w:rsidP="00647F76">
            <w:pPr>
              <w:spacing w:before="60" w:after="60" w:line="288" w:lineRule="auto"/>
              <w:rPr>
                <w:b/>
                <w:lang w:val="en-GB"/>
              </w:rPr>
            </w:pPr>
            <w:r w:rsidRPr="002D68EF">
              <w:rPr>
                <w:b/>
                <w:lang w:val="en-GB"/>
              </w:rPr>
              <w:t>SINR</w:t>
            </w:r>
          </w:p>
        </w:tc>
        <w:tc>
          <w:tcPr>
            <w:tcW w:w="7564" w:type="dxa"/>
          </w:tcPr>
          <w:p w14:paraId="46ED0197" w14:textId="1434C283" w:rsidR="00647F76" w:rsidRPr="002D68EF" w:rsidRDefault="00647F76" w:rsidP="00647F76">
            <w:pPr>
              <w:spacing w:before="60" w:after="60" w:line="288" w:lineRule="auto"/>
              <w:rPr>
                <w:lang w:val="en-GB"/>
              </w:rPr>
            </w:pPr>
            <w:r w:rsidRPr="002D68EF">
              <w:rPr>
                <w:lang w:val="en-GB"/>
              </w:rPr>
              <w:t>Signal to interference plus noise ratio</w:t>
            </w:r>
          </w:p>
        </w:tc>
      </w:tr>
      <w:tr w:rsidR="00647F76" w:rsidRPr="002D68EF" w14:paraId="277DB0B9" w14:textId="77777777" w:rsidTr="00D24CFC">
        <w:tc>
          <w:tcPr>
            <w:tcW w:w="2065" w:type="dxa"/>
          </w:tcPr>
          <w:p w14:paraId="205E0043" w14:textId="3E891151" w:rsidR="00647F76" w:rsidRPr="002D68EF" w:rsidRDefault="00647F76" w:rsidP="00647F76">
            <w:pPr>
              <w:spacing w:before="60" w:after="60" w:line="288" w:lineRule="auto"/>
              <w:rPr>
                <w:b/>
                <w:lang w:val="en-GB"/>
              </w:rPr>
            </w:pPr>
            <w:r w:rsidRPr="002D68EF">
              <w:rPr>
                <w:b/>
                <w:lang w:val="en-GB"/>
              </w:rPr>
              <w:t>TPC</w:t>
            </w:r>
          </w:p>
        </w:tc>
        <w:tc>
          <w:tcPr>
            <w:tcW w:w="7564" w:type="dxa"/>
          </w:tcPr>
          <w:p w14:paraId="513CE082" w14:textId="47EFE91D" w:rsidR="00647F76" w:rsidRPr="002D68EF" w:rsidRDefault="00647F76" w:rsidP="00647F76">
            <w:pPr>
              <w:spacing w:before="60" w:after="60" w:line="288" w:lineRule="auto"/>
              <w:rPr>
                <w:lang w:val="en-GB"/>
              </w:rPr>
            </w:pPr>
            <w:r w:rsidRPr="002D68EF">
              <w:rPr>
                <w:lang w:val="en-GB"/>
              </w:rPr>
              <w:t>Transmit Power Control</w:t>
            </w:r>
          </w:p>
        </w:tc>
      </w:tr>
      <w:tr w:rsidR="00647F76" w:rsidRPr="002D68EF" w14:paraId="2DB8AE63" w14:textId="77777777" w:rsidTr="00D24CFC">
        <w:tc>
          <w:tcPr>
            <w:tcW w:w="2065" w:type="dxa"/>
          </w:tcPr>
          <w:p w14:paraId="1C14D79C" w14:textId="2D522AE4" w:rsidR="00647F76" w:rsidRPr="002D68EF" w:rsidRDefault="00647F76" w:rsidP="00647F76">
            <w:pPr>
              <w:spacing w:before="60" w:after="60" w:line="288" w:lineRule="auto"/>
              <w:rPr>
                <w:b/>
                <w:lang w:val="en-GB"/>
              </w:rPr>
            </w:pPr>
            <w:r w:rsidRPr="002D68EF">
              <w:rPr>
                <w:b/>
                <w:lang w:val="en-GB"/>
              </w:rPr>
              <w:t>TU</w:t>
            </w:r>
          </w:p>
        </w:tc>
        <w:tc>
          <w:tcPr>
            <w:tcW w:w="7564" w:type="dxa"/>
          </w:tcPr>
          <w:p w14:paraId="66A04660" w14:textId="5E82800F" w:rsidR="00647F76" w:rsidRPr="002D68EF" w:rsidRDefault="00647F76" w:rsidP="00647F76">
            <w:pPr>
              <w:spacing w:before="60" w:after="60" w:line="288" w:lineRule="auto"/>
              <w:rPr>
                <w:lang w:val="en-GB"/>
              </w:rPr>
            </w:pPr>
            <w:r w:rsidRPr="002D68EF">
              <w:rPr>
                <w:lang w:val="en-GB"/>
              </w:rPr>
              <w:t>Train Unit</w:t>
            </w:r>
          </w:p>
        </w:tc>
      </w:tr>
      <w:tr w:rsidR="00647F76" w:rsidRPr="002D68EF" w14:paraId="29878774" w14:textId="77777777" w:rsidTr="00D24CFC">
        <w:tc>
          <w:tcPr>
            <w:tcW w:w="2065" w:type="dxa"/>
          </w:tcPr>
          <w:p w14:paraId="51BCEBD7" w14:textId="233A4EFD" w:rsidR="00647F76" w:rsidRPr="002D68EF" w:rsidRDefault="00647F76" w:rsidP="00647F76">
            <w:pPr>
              <w:spacing w:before="60" w:after="60" w:line="288" w:lineRule="auto"/>
              <w:rPr>
                <w:b/>
                <w:lang w:val="en-GB"/>
              </w:rPr>
            </w:pPr>
            <w:r w:rsidRPr="002D68EF">
              <w:rPr>
                <w:b/>
                <w:lang w:val="en-GB"/>
              </w:rPr>
              <w:t>VLP</w:t>
            </w:r>
          </w:p>
        </w:tc>
        <w:tc>
          <w:tcPr>
            <w:tcW w:w="7564" w:type="dxa"/>
          </w:tcPr>
          <w:p w14:paraId="57B08267" w14:textId="774B493A" w:rsidR="00647F76" w:rsidRPr="002D68EF" w:rsidRDefault="00647F76" w:rsidP="00647F76">
            <w:pPr>
              <w:spacing w:before="60" w:after="60" w:line="288" w:lineRule="auto"/>
              <w:rPr>
                <w:lang w:val="en-GB"/>
              </w:rPr>
            </w:pPr>
            <w:r w:rsidRPr="002D68EF">
              <w:rPr>
                <w:color w:val="000000"/>
                <w:lang w:val="en-GB"/>
              </w:rPr>
              <w:t>Very Low Power</w:t>
            </w:r>
          </w:p>
        </w:tc>
      </w:tr>
      <w:tr w:rsidR="00647F76" w:rsidRPr="002D68EF" w14:paraId="236F93DE" w14:textId="77777777" w:rsidTr="00D24CFC">
        <w:tc>
          <w:tcPr>
            <w:tcW w:w="2065" w:type="dxa"/>
          </w:tcPr>
          <w:p w14:paraId="0475E740" w14:textId="25DFB570" w:rsidR="00647F76" w:rsidRPr="002D68EF" w:rsidRDefault="00647F76" w:rsidP="00647F76">
            <w:pPr>
              <w:spacing w:before="60" w:after="60" w:line="288" w:lineRule="auto"/>
              <w:rPr>
                <w:b/>
                <w:lang w:val="en-GB"/>
              </w:rPr>
            </w:pPr>
            <w:r w:rsidRPr="002D68EF">
              <w:rPr>
                <w:b/>
                <w:lang w:val="en-GB"/>
              </w:rPr>
              <w:t>WAS</w:t>
            </w:r>
          </w:p>
        </w:tc>
        <w:tc>
          <w:tcPr>
            <w:tcW w:w="7564" w:type="dxa"/>
          </w:tcPr>
          <w:p w14:paraId="3A35223F" w14:textId="6B839BFC" w:rsidR="00647F76" w:rsidRPr="002D68EF" w:rsidRDefault="00647F76" w:rsidP="00647F76">
            <w:pPr>
              <w:spacing w:before="60" w:after="60" w:line="288" w:lineRule="auto"/>
              <w:rPr>
                <w:lang w:val="en-GB"/>
              </w:rPr>
            </w:pPr>
            <w:r w:rsidRPr="002D68EF">
              <w:rPr>
                <w:color w:val="000000"/>
                <w:lang w:val="en-GB"/>
              </w:rPr>
              <w:t>Wireless Access System</w:t>
            </w:r>
          </w:p>
        </w:tc>
      </w:tr>
    </w:tbl>
    <w:p w14:paraId="29959935" w14:textId="70FBCC1D" w:rsidR="00AB46DF" w:rsidRPr="002D68EF" w:rsidRDefault="00AB46DF" w:rsidP="00AB46DF">
      <w:pPr>
        <w:rPr>
          <w:lang w:val="en-GB"/>
        </w:rPr>
      </w:pPr>
    </w:p>
    <w:p w14:paraId="6B235334" w14:textId="7E9BAD60" w:rsidR="00AB46DF" w:rsidRPr="002D68EF" w:rsidRDefault="003C3EE4" w:rsidP="005555B6">
      <w:pPr>
        <w:pStyle w:val="Heading1"/>
      </w:pPr>
      <w:bookmarkStart w:id="4" w:name="_Toc181792451"/>
      <w:r w:rsidRPr="002D68EF">
        <w:lastRenderedPageBreak/>
        <w:t>Introduction</w:t>
      </w:r>
      <w:bookmarkEnd w:id="4"/>
      <w:r w:rsidRPr="002D68EF">
        <w:t xml:space="preserve"> </w:t>
      </w:r>
    </w:p>
    <w:p w14:paraId="7D997302" w14:textId="5F7CF0D1" w:rsidR="001C64CB" w:rsidRPr="002D68EF" w:rsidRDefault="001C64CB" w:rsidP="001C64CB">
      <w:pPr>
        <w:pStyle w:val="ECCParagraph"/>
      </w:pPr>
      <w:r w:rsidRPr="002D68EF">
        <w:t xml:space="preserve">This CEPT Report </w:t>
      </w:r>
      <w:r w:rsidR="000F7290" w:rsidRPr="002D68EF">
        <w:t>addresses</w:t>
      </w:r>
      <w:r w:rsidRPr="002D68EF">
        <w:t xml:space="preserve"> t</w:t>
      </w:r>
      <w:r w:rsidR="000F7290" w:rsidRPr="002D68EF">
        <w:t xml:space="preserve">he response to EC Mandate to review the limit of </w:t>
      </w:r>
      <w:r w:rsidR="00C3322D" w:rsidRPr="002D68EF">
        <w:t>o</w:t>
      </w:r>
      <w:r w:rsidR="000F7290" w:rsidRPr="002D68EF">
        <w:t>ut-</w:t>
      </w:r>
      <w:r w:rsidR="00C3322D" w:rsidRPr="002D68EF">
        <w:t>o</w:t>
      </w:r>
      <w:r w:rsidR="000F7290" w:rsidRPr="002D68EF">
        <w:t>f-</w:t>
      </w:r>
      <w:r w:rsidR="00A77A01" w:rsidRPr="002D68EF">
        <w:t>b</w:t>
      </w:r>
      <w:r w:rsidR="000F7290" w:rsidRPr="002D68EF">
        <w:t>and (OOB) emissions below 5935 MHz applicable to Very Low Power (VLP) WAS/RLAN devices (see</w:t>
      </w:r>
      <w:r w:rsidR="0014319F" w:rsidRPr="002D68EF">
        <w:t xml:space="preserve"> </w:t>
      </w:r>
      <w:r w:rsidR="0014319F" w:rsidRPr="002D68EF">
        <w:fldChar w:fldCharType="begin"/>
      </w:r>
      <w:r w:rsidR="0014319F" w:rsidRPr="002D68EF">
        <w:instrText xml:space="preserve"> REF _Ref157976769 \r \h </w:instrText>
      </w:r>
      <w:r w:rsidR="0014319F" w:rsidRPr="002D68EF">
        <w:fldChar w:fldCharType="separate"/>
      </w:r>
      <w:r w:rsidR="0014319F" w:rsidRPr="002D68EF">
        <w:t>ANNEX 1</w:t>
      </w:r>
      <w:r w:rsidR="0014319F" w:rsidRPr="002D68EF">
        <w:fldChar w:fldCharType="end"/>
      </w:r>
      <w:r w:rsidR="000F7290" w:rsidRPr="002D68EF">
        <w:t>).</w:t>
      </w:r>
    </w:p>
    <w:p w14:paraId="31E4B7B8" w14:textId="0FE5DCA7" w:rsidR="00DF14DA" w:rsidRPr="002D68EF" w:rsidRDefault="00AD20B5" w:rsidP="000F7290">
      <w:pPr>
        <w:pStyle w:val="ECCParagraph"/>
        <w:rPr>
          <w:szCs w:val="20"/>
        </w:rPr>
      </w:pPr>
      <w:r w:rsidRPr="002D68EF">
        <w:rPr>
          <w:szCs w:val="20"/>
        </w:rPr>
        <w:t xml:space="preserve">In 2020, </w:t>
      </w:r>
      <w:r w:rsidR="000F7290" w:rsidRPr="002D68EF">
        <w:rPr>
          <w:szCs w:val="20"/>
        </w:rPr>
        <w:t xml:space="preserve">CEPT </w:t>
      </w:r>
      <w:r w:rsidRPr="002D68EF">
        <w:rPr>
          <w:szCs w:val="20"/>
        </w:rPr>
        <w:t>approved</w:t>
      </w:r>
      <w:r w:rsidR="000F7290" w:rsidRPr="002D68EF">
        <w:rPr>
          <w:szCs w:val="20"/>
        </w:rPr>
        <w:t xml:space="preserve"> ECC Decision (20)01</w:t>
      </w:r>
      <w:r w:rsidRPr="002D68EF">
        <w:rPr>
          <w:szCs w:val="20"/>
        </w:rPr>
        <w:t xml:space="preserve"> </w:t>
      </w:r>
      <w:r w:rsidR="0014319F" w:rsidRPr="002D68EF">
        <w:rPr>
          <w:szCs w:val="20"/>
        </w:rPr>
        <w:fldChar w:fldCharType="begin"/>
      </w:r>
      <w:r w:rsidR="0014319F" w:rsidRPr="002D68EF">
        <w:rPr>
          <w:szCs w:val="20"/>
        </w:rPr>
        <w:instrText xml:space="preserve"> REF _Ref157977856 \r \h </w:instrText>
      </w:r>
      <w:r w:rsidR="0014319F" w:rsidRPr="002D68EF">
        <w:rPr>
          <w:szCs w:val="20"/>
        </w:rPr>
      </w:r>
      <w:r w:rsidR="0014319F" w:rsidRPr="002D68EF">
        <w:rPr>
          <w:szCs w:val="20"/>
        </w:rPr>
        <w:fldChar w:fldCharType="separate"/>
      </w:r>
      <w:r w:rsidR="00C02798">
        <w:rPr>
          <w:szCs w:val="20"/>
        </w:rPr>
        <w:t>[3]</w:t>
      </w:r>
      <w:r w:rsidR="0014319F" w:rsidRPr="002D68EF">
        <w:rPr>
          <w:szCs w:val="20"/>
        </w:rPr>
        <w:fldChar w:fldCharType="end"/>
      </w:r>
      <w:r w:rsidRPr="002D68EF">
        <w:rPr>
          <w:szCs w:val="20"/>
        </w:rPr>
        <w:t xml:space="preserve"> on the harmonised use of the frequency band 5945</w:t>
      </w:r>
      <w:r w:rsidR="000C164F" w:rsidRPr="002D68EF">
        <w:rPr>
          <w:szCs w:val="20"/>
        </w:rPr>
        <w:t> </w:t>
      </w:r>
      <w:r w:rsidRPr="002D68EF">
        <w:rPr>
          <w:szCs w:val="20"/>
        </w:rPr>
        <w:t>-</w:t>
      </w:r>
      <w:r w:rsidR="000C164F" w:rsidRPr="002D68EF">
        <w:rPr>
          <w:szCs w:val="20"/>
        </w:rPr>
        <w:t> </w:t>
      </w:r>
      <w:r w:rsidRPr="002D68EF">
        <w:rPr>
          <w:szCs w:val="20"/>
        </w:rPr>
        <w:t>6425</w:t>
      </w:r>
      <w:r w:rsidR="000C164F" w:rsidRPr="002D68EF">
        <w:rPr>
          <w:szCs w:val="20"/>
        </w:rPr>
        <w:t> </w:t>
      </w:r>
      <w:r w:rsidRPr="002D68EF">
        <w:rPr>
          <w:szCs w:val="20"/>
        </w:rPr>
        <w:t>MHz for Wireless Access Systems including Radio Local Area Networks (WAS/RLAN)</w:t>
      </w:r>
      <w:r w:rsidR="000F7290" w:rsidRPr="002D68EF">
        <w:rPr>
          <w:szCs w:val="20"/>
        </w:rPr>
        <w:t>.</w:t>
      </w:r>
      <w:r w:rsidRPr="002D68EF">
        <w:rPr>
          <w:szCs w:val="20"/>
        </w:rPr>
        <w:t xml:space="preserve"> </w:t>
      </w:r>
      <w:r w:rsidR="006F0919" w:rsidRPr="002D68EF">
        <w:rPr>
          <w:szCs w:val="20"/>
        </w:rPr>
        <w:t xml:space="preserve">At the time, </w:t>
      </w:r>
      <w:r w:rsidR="00466E57" w:rsidRPr="002D68EF">
        <w:rPr>
          <w:szCs w:val="20"/>
        </w:rPr>
        <w:t xml:space="preserve">CEPT Report 73 </w:t>
      </w:r>
      <w:r w:rsidR="0014319F" w:rsidRPr="002D68EF">
        <w:rPr>
          <w:szCs w:val="20"/>
        </w:rPr>
        <w:fldChar w:fldCharType="begin"/>
      </w:r>
      <w:r w:rsidR="0014319F" w:rsidRPr="002D68EF">
        <w:rPr>
          <w:szCs w:val="20"/>
        </w:rPr>
        <w:instrText xml:space="preserve"> REF _Ref157977886 \r \h </w:instrText>
      </w:r>
      <w:r w:rsidR="0014319F" w:rsidRPr="002D68EF">
        <w:rPr>
          <w:szCs w:val="20"/>
        </w:rPr>
      </w:r>
      <w:r w:rsidR="0014319F" w:rsidRPr="002D68EF">
        <w:rPr>
          <w:szCs w:val="20"/>
        </w:rPr>
        <w:fldChar w:fldCharType="separate"/>
      </w:r>
      <w:r w:rsidR="00C02798">
        <w:rPr>
          <w:szCs w:val="20"/>
        </w:rPr>
        <w:t>[4]</w:t>
      </w:r>
      <w:r w:rsidR="0014319F" w:rsidRPr="002D68EF">
        <w:rPr>
          <w:szCs w:val="20"/>
        </w:rPr>
        <w:fldChar w:fldCharType="end"/>
      </w:r>
      <w:r w:rsidR="00466E57" w:rsidRPr="002D68EF">
        <w:rPr>
          <w:szCs w:val="20"/>
        </w:rPr>
        <w:t xml:space="preserve"> and CEPT Report 75 </w:t>
      </w:r>
      <w:r w:rsidR="0014319F" w:rsidRPr="002D68EF">
        <w:rPr>
          <w:szCs w:val="20"/>
        </w:rPr>
        <w:fldChar w:fldCharType="begin"/>
      </w:r>
      <w:r w:rsidR="0014319F" w:rsidRPr="002D68EF">
        <w:rPr>
          <w:szCs w:val="20"/>
        </w:rPr>
        <w:instrText xml:space="preserve"> REF _Ref157977894 \r \h </w:instrText>
      </w:r>
      <w:r w:rsidR="0014319F" w:rsidRPr="002D68EF">
        <w:rPr>
          <w:szCs w:val="20"/>
        </w:rPr>
      </w:r>
      <w:r w:rsidR="0014319F" w:rsidRPr="002D68EF">
        <w:rPr>
          <w:szCs w:val="20"/>
        </w:rPr>
        <w:fldChar w:fldCharType="separate"/>
      </w:r>
      <w:r w:rsidR="00C02798">
        <w:rPr>
          <w:szCs w:val="20"/>
        </w:rPr>
        <w:t>[5]</w:t>
      </w:r>
      <w:r w:rsidR="0014319F" w:rsidRPr="002D68EF">
        <w:rPr>
          <w:szCs w:val="20"/>
        </w:rPr>
        <w:fldChar w:fldCharType="end"/>
      </w:r>
      <w:r w:rsidR="006F0919" w:rsidRPr="002D68EF">
        <w:rPr>
          <w:szCs w:val="20"/>
        </w:rPr>
        <w:t xml:space="preserve"> were developed </w:t>
      </w:r>
      <w:r w:rsidR="0037658A" w:rsidRPr="002D68EF">
        <w:rPr>
          <w:szCs w:val="20"/>
        </w:rPr>
        <w:t>in</w:t>
      </w:r>
      <w:r w:rsidR="006F0919" w:rsidRPr="002D68EF">
        <w:rPr>
          <w:szCs w:val="20"/>
        </w:rPr>
        <w:t xml:space="preserve"> response to the EC Mandate </w:t>
      </w:r>
      <w:r w:rsidR="007414B9" w:rsidRPr="002D68EF">
        <w:rPr>
          <w:szCs w:val="20"/>
        </w:rPr>
        <w:t>to</w:t>
      </w:r>
      <w:r w:rsidR="00E314B7" w:rsidRPr="002D68EF">
        <w:rPr>
          <w:szCs w:val="20"/>
        </w:rPr>
        <w:t xml:space="preserve"> CEPT to</w:t>
      </w:r>
      <w:r w:rsidR="007414B9" w:rsidRPr="002D68EF">
        <w:rPr>
          <w:szCs w:val="20"/>
        </w:rPr>
        <w:t xml:space="preserve"> study feasibility and identify harmonised technical conditions for Wireless Access Systems including Radio Local Area Networks in the 5925-6425 MHz band for the provision of </w:t>
      </w:r>
      <w:r w:rsidR="0084054B" w:rsidRPr="002D68EF">
        <w:rPr>
          <w:szCs w:val="20"/>
        </w:rPr>
        <w:t>w</w:t>
      </w:r>
      <w:r w:rsidR="007414B9" w:rsidRPr="002D68EF">
        <w:rPr>
          <w:szCs w:val="20"/>
        </w:rPr>
        <w:t>ireless broadband services</w:t>
      </w:r>
      <w:r w:rsidR="0014319F" w:rsidRPr="002D68EF">
        <w:rPr>
          <w:szCs w:val="20"/>
        </w:rPr>
        <w:t xml:space="preserve"> </w:t>
      </w:r>
      <w:r w:rsidR="0014319F" w:rsidRPr="002D68EF">
        <w:rPr>
          <w:szCs w:val="20"/>
        </w:rPr>
        <w:fldChar w:fldCharType="begin"/>
      </w:r>
      <w:r w:rsidR="0014319F" w:rsidRPr="002D68EF">
        <w:rPr>
          <w:szCs w:val="20"/>
        </w:rPr>
        <w:instrText xml:space="preserve"> REF _Ref157977928 \r \h </w:instrText>
      </w:r>
      <w:r w:rsidR="0014319F" w:rsidRPr="002D68EF">
        <w:rPr>
          <w:szCs w:val="20"/>
        </w:rPr>
      </w:r>
      <w:r w:rsidR="0014319F" w:rsidRPr="002D68EF">
        <w:rPr>
          <w:szCs w:val="20"/>
        </w:rPr>
        <w:fldChar w:fldCharType="separate"/>
      </w:r>
      <w:r w:rsidR="00C02798">
        <w:rPr>
          <w:szCs w:val="20"/>
        </w:rPr>
        <w:t>[9]</w:t>
      </w:r>
      <w:r w:rsidR="0014319F" w:rsidRPr="002D68EF">
        <w:rPr>
          <w:szCs w:val="20"/>
        </w:rPr>
        <w:fldChar w:fldCharType="end"/>
      </w:r>
      <w:r w:rsidR="007414B9" w:rsidRPr="002D68EF">
        <w:rPr>
          <w:szCs w:val="20"/>
        </w:rPr>
        <w:t xml:space="preserve">. </w:t>
      </w:r>
    </w:p>
    <w:p w14:paraId="4E885236" w14:textId="65AA3B34" w:rsidR="000F7290" w:rsidRPr="002D68EF" w:rsidRDefault="00E14B2C" w:rsidP="000F7290">
      <w:pPr>
        <w:pStyle w:val="ECCParagraph"/>
        <w:rPr>
          <w:szCs w:val="20"/>
        </w:rPr>
      </w:pPr>
      <w:r w:rsidRPr="002D68EF">
        <w:rPr>
          <w:szCs w:val="20"/>
        </w:rPr>
        <w:t>Based on</w:t>
      </w:r>
      <w:r w:rsidR="00DF14DA" w:rsidRPr="002D68EF">
        <w:rPr>
          <w:szCs w:val="20"/>
        </w:rPr>
        <w:t xml:space="preserve"> the outcomes provided by CEPT in those CEPT </w:t>
      </w:r>
      <w:r w:rsidR="00F511D9" w:rsidRPr="002D68EF">
        <w:rPr>
          <w:szCs w:val="20"/>
        </w:rPr>
        <w:t>R</w:t>
      </w:r>
      <w:r w:rsidR="00DF14DA" w:rsidRPr="002D68EF">
        <w:rPr>
          <w:szCs w:val="20"/>
        </w:rPr>
        <w:t>eports</w:t>
      </w:r>
      <w:r w:rsidRPr="002D68EF">
        <w:rPr>
          <w:szCs w:val="20"/>
        </w:rPr>
        <w:t xml:space="preserve">, </w:t>
      </w:r>
      <w:r w:rsidR="00F511D9" w:rsidRPr="002D68EF">
        <w:rPr>
          <w:szCs w:val="20"/>
        </w:rPr>
        <w:t xml:space="preserve">the </w:t>
      </w:r>
      <w:r w:rsidRPr="002D68EF">
        <w:rPr>
          <w:szCs w:val="20"/>
        </w:rPr>
        <w:t xml:space="preserve">European Commission set out </w:t>
      </w:r>
      <w:r w:rsidR="00DF14DA" w:rsidRPr="002D68EF">
        <w:rPr>
          <w:szCs w:val="20"/>
        </w:rPr>
        <w:t>Commission Implement</w:t>
      </w:r>
      <w:r w:rsidR="0039604E" w:rsidRPr="002D68EF">
        <w:rPr>
          <w:szCs w:val="20"/>
        </w:rPr>
        <w:t>ing</w:t>
      </w:r>
      <w:r w:rsidR="00DF14DA" w:rsidRPr="002D68EF">
        <w:rPr>
          <w:szCs w:val="20"/>
        </w:rPr>
        <w:t xml:space="preserve"> Decision (EU) </w:t>
      </w:r>
      <w:r w:rsidR="00DF14DA" w:rsidRPr="002D68EF">
        <w:t>2021/1067 of 17 June 2021 on the harmonised use of radio spectrum in the 5945-6425 MHz frequency band for the implementation of wireless access systems including radio local area networks (WAS/RLAN)</w:t>
      </w:r>
      <w:r w:rsidR="00B03D3E" w:rsidRPr="002D68EF">
        <w:t xml:space="preserve"> </w:t>
      </w:r>
      <w:r w:rsidR="00F511D9" w:rsidRPr="002D68EF">
        <w:rPr>
          <w:szCs w:val="20"/>
        </w:rPr>
        <w:fldChar w:fldCharType="begin"/>
      </w:r>
      <w:r w:rsidR="00F511D9" w:rsidRPr="002D68EF">
        <w:rPr>
          <w:szCs w:val="20"/>
        </w:rPr>
        <w:instrText xml:space="preserve"> REF _Ref157977170 \r \h </w:instrText>
      </w:r>
      <w:r w:rsidR="00F511D9" w:rsidRPr="002D68EF">
        <w:rPr>
          <w:szCs w:val="20"/>
        </w:rPr>
      </w:r>
      <w:r w:rsidR="00F511D9" w:rsidRPr="002D68EF">
        <w:rPr>
          <w:szCs w:val="20"/>
        </w:rPr>
        <w:fldChar w:fldCharType="separate"/>
      </w:r>
      <w:r w:rsidR="00C02798">
        <w:rPr>
          <w:szCs w:val="20"/>
        </w:rPr>
        <w:t>[6]</w:t>
      </w:r>
      <w:r w:rsidR="00F511D9" w:rsidRPr="002D68EF">
        <w:rPr>
          <w:szCs w:val="20"/>
        </w:rPr>
        <w:fldChar w:fldCharType="end"/>
      </w:r>
      <w:r w:rsidR="00F511D9" w:rsidRPr="002D68EF">
        <w:rPr>
          <w:szCs w:val="20"/>
        </w:rPr>
        <w:t>.</w:t>
      </w:r>
    </w:p>
    <w:p w14:paraId="22E91DA8" w14:textId="384681C2" w:rsidR="00361EBA" w:rsidRPr="002D68EF" w:rsidRDefault="006875E4" w:rsidP="000F7290">
      <w:pPr>
        <w:pStyle w:val="ECCParagraph"/>
      </w:pPr>
      <w:r w:rsidRPr="002D68EF">
        <w:t>Communication-based Train Control (CBTC) is</w:t>
      </w:r>
      <w:r w:rsidR="009621CB" w:rsidRPr="002D68EF">
        <w:t xml:space="preserve"> operating</w:t>
      </w:r>
      <w:r w:rsidRPr="002D68EF">
        <w:t xml:space="preserve"> in </w:t>
      </w:r>
      <w:r w:rsidR="00F511D9" w:rsidRPr="002D68EF">
        <w:t xml:space="preserve">the </w:t>
      </w:r>
      <w:r w:rsidR="009621CB" w:rsidRPr="002D68EF">
        <w:t>5915</w:t>
      </w:r>
      <w:r w:rsidRPr="002D68EF">
        <w:t>-5935 MHz band</w:t>
      </w:r>
      <w:r w:rsidR="00361EBA" w:rsidRPr="002D68EF">
        <w:t xml:space="preserve"> as safety-related Urban Rail </w:t>
      </w:r>
      <w:r w:rsidR="00F511D9" w:rsidRPr="002D68EF">
        <w:t>Intelligent Transport Systems (</w:t>
      </w:r>
      <w:r w:rsidR="00361EBA" w:rsidRPr="002D68EF">
        <w:t>ITS</w:t>
      </w:r>
      <w:r w:rsidR="00F511D9" w:rsidRPr="002D68EF">
        <w:t>)</w:t>
      </w:r>
      <w:r w:rsidRPr="002D68EF">
        <w:t xml:space="preserve">. Its regulatory framework is set out in ECC Decision (08)01 </w:t>
      </w:r>
      <w:r w:rsidR="00F511D9" w:rsidRPr="002D68EF">
        <w:fldChar w:fldCharType="begin"/>
      </w:r>
      <w:r w:rsidR="00F511D9" w:rsidRPr="002D68EF">
        <w:instrText xml:space="preserve"> REF _Ref157978056 \r \h </w:instrText>
      </w:r>
      <w:r w:rsidR="00F511D9" w:rsidRPr="002D68EF">
        <w:fldChar w:fldCharType="separate"/>
      </w:r>
      <w:r w:rsidR="00C02798">
        <w:t>[7]</w:t>
      </w:r>
      <w:r w:rsidR="00F511D9" w:rsidRPr="002D68EF">
        <w:fldChar w:fldCharType="end"/>
      </w:r>
      <w:r w:rsidR="00DF2286" w:rsidRPr="002D68EF">
        <w:t xml:space="preserve"> </w:t>
      </w:r>
      <w:r w:rsidRPr="002D68EF">
        <w:t>on the Harmonised use of the Safety-Related Intelligent Transport Systems (ITS) in the 5875-5935 MHz frequency band</w:t>
      </w:r>
      <w:r w:rsidR="0012721F" w:rsidRPr="002D68EF">
        <w:t>,</w:t>
      </w:r>
      <w:r w:rsidR="00361EBA" w:rsidRPr="002D68EF">
        <w:t xml:space="preserve"> and in </w:t>
      </w:r>
      <w:r w:rsidR="00F511D9" w:rsidRPr="002D68EF">
        <w:t xml:space="preserve">the </w:t>
      </w:r>
      <w:r w:rsidR="00361EBA" w:rsidRPr="002D68EF">
        <w:t>Commission Implementing Decision (EU)2020/1426 of 7 October 2020 on the harmonised use of radio spectrum in the 5875-5935 MHz frequency band for safety-related applications of intelligence transport systems (ITS) and repealing Decision 2008/671/EC</w:t>
      </w:r>
      <w:r w:rsidR="0012721F" w:rsidRPr="002D68EF">
        <w:t xml:space="preserve"> </w:t>
      </w:r>
      <w:r w:rsidR="00F511D9" w:rsidRPr="002D68EF">
        <w:fldChar w:fldCharType="begin"/>
      </w:r>
      <w:r w:rsidR="00F511D9" w:rsidRPr="002D68EF">
        <w:instrText xml:space="preserve"> REF _Ref157978098 \r \h </w:instrText>
      </w:r>
      <w:r w:rsidR="00F511D9" w:rsidRPr="002D68EF">
        <w:fldChar w:fldCharType="separate"/>
      </w:r>
      <w:r w:rsidR="00C02798">
        <w:t>[8]</w:t>
      </w:r>
      <w:r w:rsidR="00F511D9" w:rsidRPr="002D68EF">
        <w:fldChar w:fldCharType="end"/>
      </w:r>
      <w:r w:rsidR="00361EBA" w:rsidRPr="002D68EF">
        <w:t xml:space="preserve">. </w:t>
      </w:r>
    </w:p>
    <w:p w14:paraId="057EEF36" w14:textId="2E52D5D5" w:rsidR="00096FEB" w:rsidRPr="002D68EF" w:rsidRDefault="00232643" w:rsidP="006F4DCA">
      <w:pPr>
        <w:pStyle w:val="ECCParagraph"/>
      </w:pPr>
      <w:r w:rsidRPr="002D68EF">
        <w:t xml:space="preserve">ECC Report 302 </w:t>
      </w:r>
      <w:r w:rsidR="00F511D9" w:rsidRPr="002D68EF">
        <w:fldChar w:fldCharType="begin"/>
      </w:r>
      <w:r w:rsidR="00F511D9" w:rsidRPr="002D68EF">
        <w:instrText xml:space="preserve"> REF _Ref157978108 \r \h </w:instrText>
      </w:r>
      <w:r w:rsidR="00F511D9" w:rsidRPr="002D68EF">
        <w:fldChar w:fldCharType="separate"/>
      </w:r>
      <w:r w:rsidR="00C02798">
        <w:t>[2]</w:t>
      </w:r>
      <w:r w:rsidR="00F511D9" w:rsidRPr="002D68EF">
        <w:fldChar w:fldCharType="end"/>
      </w:r>
      <w:r w:rsidR="002C7293" w:rsidRPr="002D68EF">
        <w:t xml:space="preserve"> studied the </w:t>
      </w:r>
      <w:r w:rsidR="00251A3C" w:rsidRPr="002D68EF">
        <w:t>in</w:t>
      </w:r>
      <w:r w:rsidR="00D44754" w:rsidRPr="002D68EF">
        <w:t>-</w:t>
      </w:r>
      <w:r w:rsidR="00251A3C" w:rsidRPr="002D68EF">
        <w:t xml:space="preserve">band and adjacent bands </w:t>
      </w:r>
      <w:r w:rsidR="002C7293" w:rsidRPr="002D68EF">
        <w:t>coexistence scenarios between WAS/RLAN and the incumbent usages</w:t>
      </w:r>
      <w:r w:rsidR="008546B3" w:rsidRPr="002D68EF">
        <w:t xml:space="preserve"> in the frequency band 5925-6425 </w:t>
      </w:r>
      <w:proofErr w:type="spellStart"/>
      <w:r w:rsidR="008546B3" w:rsidRPr="002D68EF">
        <w:t>MHz</w:t>
      </w:r>
      <w:r w:rsidR="007511A3" w:rsidRPr="002D68EF">
        <w:t>.</w:t>
      </w:r>
      <w:proofErr w:type="spellEnd"/>
      <w:r w:rsidR="007511A3" w:rsidRPr="002D68EF">
        <w:t xml:space="preserve"> </w:t>
      </w:r>
      <w:r w:rsidR="0012721F" w:rsidRPr="002D68EF">
        <w:t xml:space="preserve">In the particular case of CBTC, </w:t>
      </w:r>
      <w:r w:rsidR="00E5334E" w:rsidRPr="002D68EF">
        <w:t>i</w:t>
      </w:r>
      <w:r w:rsidR="002C7293" w:rsidRPr="002D68EF">
        <w:t>t</w:t>
      </w:r>
      <w:r w:rsidRPr="002D68EF">
        <w:t xml:space="preserve"> contains</w:t>
      </w:r>
      <w:r w:rsidR="00F37638" w:rsidRPr="002D68EF">
        <w:t xml:space="preserve"> </w:t>
      </w:r>
      <w:r w:rsidR="00643951" w:rsidRPr="002D68EF">
        <w:t>technical</w:t>
      </w:r>
      <w:r w:rsidRPr="002D68EF">
        <w:t xml:space="preserve"> studies performed to </w:t>
      </w:r>
      <w:r w:rsidR="00643951" w:rsidRPr="002D68EF">
        <w:t xml:space="preserve">assess the compatibility between WAS/RLAN operating in 5925-6425 MHz and CBTC operating </w:t>
      </w:r>
      <w:r w:rsidR="00F63C9C" w:rsidRPr="002D68EF">
        <w:t xml:space="preserve">below </w:t>
      </w:r>
      <w:r w:rsidR="00643951" w:rsidRPr="002D68EF">
        <w:t xml:space="preserve">5935 </w:t>
      </w:r>
      <w:proofErr w:type="spellStart"/>
      <w:r w:rsidR="00643951" w:rsidRPr="002D68EF">
        <w:t>MHz.</w:t>
      </w:r>
      <w:proofErr w:type="spellEnd"/>
      <w:r w:rsidR="00643951" w:rsidRPr="002D68EF">
        <w:t xml:space="preserve"> </w:t>
      </w:r>
    </w:p>
    <w:p w14:paraId="07749BEE" w14:textId="1A60D349" w:rsidR="006F4DCA" w:rsidRPr="002D68EF" w:rsidRDefault="00B9143B" w:rsidP="006F4DCA">
      <w:pPr>
        <w:pStyle w:val="ECCParagraph"/>
        <w:rPr>
          <w:szCs w:val="20"/>
        </w:rPr>
      </w:pPr>
      <w:r w:rsidRPr="002D68EF">
        <w:rPr>
          <w:szCs w:val="20"/>
        </w:rPr>
        <w:t xml:space="preserve">In ECC Decision (20)01 as published in November 2020, </w:t>
      </w:r>
      <w:r w:rsidRPr="002D68EF">
        <w:t xml:space="preserve">a </w:t>
      </w:r>
      <w:r w:rsidR="006F4DCA" w:rsidRPr="002D68EF">
        <w:t>value of -</w:t>
      </w:r>
      <w:r w:rsidR="006F4DCA" w:rsidRPr="002D68EF">
        <w:rPr>
          <w:szCs w:val="20"/>
        </w:rPr>
        <w:t>45 dBm/MHz OOB limit below 5935</w:t>
      </w:r>
      <w:r w:rsidR="007B3C7D" w:rsidRPr="002D68EF">
        <w:rPr>
          <w:szCs w:val="20"/>
        </w:rPr>
        <w:t> </w:t>
      </w:r>
      <w:r w:rsidR="006F4DCA" w:rsidRPr="002D68EF">
        <w:rPr>
          <w:szCs w:val="20"/>
        </w:rPr>
        <w:t xml:space="preserve">MHz for VLP </w:t>
      </w:r>
      <w:r w:rsidR="00682088" w:rsidRPr="002D68EF">
        <w:rPr>
          <w:szCs w:val="20"/>
        </w:rPr>
        <w:t xml:space="preserve">WAS/RLAN </w:t>
      </w:r>
      <w:r w:rsidR="006F4DCA" w:rsidRPr="002D68EF">
        <w:rPr>
          <w:szCs w:val="20"/>
        </w:rPr>
        <w:t xml:space="preserve">was agreed for </w:t>
      </w:r>
      <w:r w:rsidR="006F4DCA" w:rsidRPr="002D68EF">
        <w:t xml:space="preserve">the protection of the CBTC operating in </w:t>
      </w:r>
      <w:r w:rsidR="00682088" w:rsidRPr="002D68EF">
        <w:t xml:space="preserve">the </w:t>
      </w:r>
      <w:r w:rsidR="006F4DCA" w:rsidRPr="002D68EF">
        <w:t xml:space="preserve">5915-5935 MHz band as well as </w:t>
      </w:r>
      <w:r w:rsidR="006F4DCA" w:rsidRPr="002D68EF">
        <w:rPr>
          <w:szCs w:val="20"/>
        </w:rPr>
        <w:t>to allow VLP</w:t>
      </w:r>
      <w:r w:rsidR="00F511D9" w:rsidRPr="002D68EF">
        <w:rPr>
          <w:szCs w:val="20"/>
        </w:rPr>
        <w:t xml:space="preserve"> WAS/RLAN</w:t>
      </w:r>
      <w:r w:rsidR="006F4DCA" w:rsidRPr="002D68EF">
        <w:rPr>
          <w:szCs w:val="20"/>
        </w:rPr>
        <w:t xml:space="preserve"> initial market to take up. </w:t>
      </w:r>
      <w:r w:rsidR="005938CB" w:rsidRPr="002D68EF">
        <w:t>T</w:t>
      </w:r>
      <w:r w:rsidR="006F4DCA" w:rsidRPr="002D68EF">
        <w:t xml:space="preserve">his OOB </w:t>
      </w:r>
      <w:r w:rsidR="00682088" w:rsidRPr="002D68EF">
        <w:t xml:space="preserve">emission </w:t>
      </w:r>
      <w:r w:rsidR="006F4DCA" w:rsidRPr="002D68EF">
        <w:t xml:space="preserve">limit should be valid until 31 December 2024 and be re-examined with regard to an opportunity to relax it based on the real IEEE and </w:t>
      </w:r>
      <w:r w:rsidR="00F511D9" w:rsidRPr="002D68EF">
        <w:t xml:space="preserve">Direct-Sequence Spread Spectrum </w:t>
      </w:r>
      <w:r w:rsidR="00682088" w:rsidRPr="002D68EF">
        <w:t xml:space="preserve">(DSSS) </w:t>
      </w:r>
      <w:r w:rsidR="006F4DCA" w:rsidRPr="002D68EF">
        <w:t xml:space="preserve">Urban Rail interference situation. In absence of the justified evidence, a value of -37 dBm/MHz, for the OOB </w:t>
      </w:r>
      <w:r w:rsidR="00682088" w:rsidRPr="002D68EF">
        <w:t xml:space="preserve">emission </w:t>
      </w:r>
      <w:r w:rsidR="006F4DCA" w:rsidRPr="002D68EF">
        <w:t>limit below 5935 MHz, will be adopted from 1</w:t>
      </w:r>
      <w:r w:rsidR="00682088" w:rsidRPr="002D68EF">
        <w:t xml:space="preserve"> January </w:t>
      </w:r>
      <w:r w:rsidR="006F4DCA" w:rsidRPr="002D68EF">
        <w:t>2025.</w:t>
      </w:r>
    </w:p>
    <w:p w14:paraId="47A8A69E" w14:textId="0DADC8E0" w:rsidR="006F4DCA" w:rsidRDefault="006F4DCA" w:rsidP="000F7290">
      <w:pPr>
        <w:pStyle w:val="ECCParagraph"/>
      </w:pPr>
      <w:r w:rsidRPr="002D68EF">
        <w:t xml:space="preserve">As a consequence of </w:t>
      </w:r>
      <w:r w:rsidR="00F511D9" w:rsidRPr="002D68EF">
        <w:t xml:space="preserve">the </w:t>
      </w:r>
      <w:r w:rsidR="000A031E" w:rsidRPr="002D68EF">
        <w:t xml:space="preserve">EC Mandate to review the limit of OOB emissions below 5935 MHz applicable to </w:t>
      </w:r>
      <w:r w:rsidR="00851387" w:rsidRPr="002D68EF">
        <w:t xml:space="preserve">VLP </w:t>
      </w:r>
      <w:r w:rsidR="000A031E" w:rsidRPr="002D68EF">
        <w:t xml:space="preserve">WAS/RLAN devices </w:t>
      </w:r>
      <w:r w:rsidRPr="002D68EF">
        <w:t>, CEPT performed complementary studies</w:t>
      </w:r>
      <w:r w:rsidR="005C3D9C" w:rsidRPr="002D68EF">
        <w:t>, based on field measurements,</w:t>
      </w:r>
      <w:r w:rsidRPr="002D68EF">
        <w:t xml:space="preserve"> </w:t>
      </w:r>
      <w:r w:rsidR="007F08E9" w:rsidRPr="002D68EF">
        <w:t xml:space="preserve">contained in ECC Report </w:t>
      </w:r>
      <w:r w:rsidR="00D47C9A" w:rsidRPr="002D68EF">
        <w:t>355</w:t>
      </w:r>
      <w:r w:rsidR="007F08E9" w:rsidRPr="002D68EF">
        <w:t xml:space="preserve"> </w:t>
      </w:r>
      <w:r w:rsidR="00F511D9" w:rsidRPr="002D68EF">
        <w:fldChar w:fldCharType="begin"/>
      </w:r>
      <w:r w:rsidR="00F511D9" w:rsidRPr="002D68EF">
        <w:instrText xml:space="preserve"> REF _Ref157976853 \r \h </w:instrText>
      </w:r>
      <w:r w:rsidR="00F511D9" w:rsidRPr="002D68EF">
        <w:fldChar w:fldCharType="separate"/>
      </w:r>
      <w:r w:rsidR="00C02798">
        <w:t>[1]</w:t>
      </w:r>
      <w:r w:rsidR="00F511D9" w:rsidRPr="002D68EF">
        <w:fldChar w:fldCharType="end"/>
      </w:r>
      <w:r w:rsidR="007F08E9" w:rsidRPr="002D68EF">
        <w:t xml:space="preserve"> </w:t>
      </w:r>
      <w:r w:rsidRPr="002D68EF">
        <w:t xml:space="preserve">on requirements and possible mitigation techniques for protection of </w:t>
      </w:r>
      <w:r w:rsidR="00D73DEE" w:rsidRPr="002D68EF">
        <w:t xml:space="preserve">Urban Rail </w:t>
      </w:r>
      <w:r w:rsidRPr="002D68EF">
        <w:t>ITS and to investigate interference scenarios from VLP</w:t>
      </w:r>
      <w:r w:rsidR="006A79BE" w:rsidRPr="002D68EF">
        <w:t xml:space="preserve"> </w:t>
      </w:r>
      <w:r w:rsidRPr="002D68EF">
        <w:t>WAS/RLANs in the 5945</w:t>
      </w:r>
      <w:r w:rsidR="001C117B" w:rsidRPr="002D68EF">
        <w:t> </w:t>
      </w:r>
      <w:r w:rsidRPr="002D68EF">
        <w:t>-</w:t>
      </w:r>
      <w:r w:rsidR="001C117B" w:rsidRPr="002D68EF">
        <w:t> </w:t>
      </w:r>
      <w:r w:rsidRPr="002D68EF">
        <w:t>6425</w:t>
      </w:r>
      <w:r w:rsidR="001C117B" w:rsidRPr="002D68EF">
        <w:t> </w:t>
      </w:r>
      <w:r w:rsidRPr="002D68EF">
        <w:t xml:space="preserve">MHz band to </w:t>
      </w:r>
      <w:r w:rsidR="00D73DEE" w:rsidRPr="002D68EF">
        <w:t>Urban R</w:t>
      </w:r>
      <w:r w:rsidRPr="002D68EF">
        <w:t>ail ITS operating in the 5915-5935 MHz band</w:t>
      </w:r>
      <w:r w:rsidR="002F2E2B" w:rsidRPr="002D68EF">
        <w:t>.</w:t>
      </w:r>
    </w:p>
    <w:p w14:paraId="04BFD1A0" w14:textId="60F58748" w:rsidR="005452CA" w:rsidRPr="002D68EF" w:rsidRDefault="005452CA" w:rsidP="000F7290">
      <w:pPr>
        <w:pStyle w:val="ECCParagraph"/>
      </w:pPr>
      <w:r w:rsidRPr="00C107E1">
        <w:rPr>
          <w:rFonts w:cs="Arial"/>
          <w:szCs w:val="20"/>
        </w:rPr>
        <w:t xml:space="preserve">An additional topic was analysed regarding the Low Power Indoor (LPI) devices and its </w:t>
      </w:r>
      <w:r w:rsidR="0016512F" w:rsidRPr="00C107E1">
        <w:rPr>
          <w:rFonts w:cs="Arial"/>
          <w:szCs w:val="20"/>
        </w:rPr>
        <w:t>installation</w:t>
      </w:r>
      <w:r w:rsidRPr="00C107E1">
        <w:rPr>
          <w:rFonts w:cs="Arial"/>
          <w:szCs w:val="20"/>
        </w:rPr>
        <w:t xml:space="preserve"> in train and aircraft. WAS/RLAN systems for broadband connection onboard trains and aircrafts typically use distributed antenna systems to provide good and evenly spread coverage in the passenger carriage, thus a note with the clarification </w:t>
      </w:r>
      <w:r w:rsidR="00856A00" w:rsidRPr="00C107E1">
        <w:rPr>
          <w:rFonts w:cs="Arial"/>
          <w:szCs w:val="20"/>
        </w:rPr>
        <w:t xml:space="preserve">on the use </w:t>
      </w:r>
      <w:r w:rsidRPr="00C107E1">
        <w:rPr>
          <w:rFonts w:cs="Arial"/>
          <w:szCs w:val="20"/>
        </w:rPr>
        <w:t xml:space="preserve">of </w:t>
      </w:r>
      <w:r w:rsidR="00D57F88" w:rsidRPr="00C107E1">
        <w:rPr>
          <w:rFonts w:cs="Arial"/>
          <w:szCs w:val="20"/>
        </w:rPr>
        <w:t xml:space="preserve">distributed </w:t>
      </w:r>
      <w:r w:rsidRPr="00C107E1">
        <w:rPr>
          <w:rFonts w:cs="Arial"/>
          <w:szCs w:val="20"/>
        </w:rPr>
        <w:t xml:space="preserve">antenna system </w:t>
      </w:r>
      <w:r w:rsidR="00856A00" w:rsidRPr="00C107E1">
        <w:rPr>
          <w:rFonts w:cs="Arial"/>
          <w:szCs w:val="20"/>
        </w:rPr>
        <w:t>in th</w:t>
      </w:r>
      <w:r w:rsidR="00983BF7" w:rsidRPr="00C107E1">
        <w:rPr>
          <w:rFonts w:cs="Arial"/>
          <w:szCs w:val="20"/>
        </w:rPr>
        <w:t>ese</w:t>
      </w:r>
      <w:r w:rsidR="00856A00" w:rsidRPr="00C107E1">
        <w:rPr>
          <w:rFonts w:cs="Arial"/>
          <w:szCs w:val="20"/>
        </w:rPr>
        <w:t xml:space="preserve"> use cases</w:t>
      </w:r>
      <w:r w:rsidRPr="00C107E1">
        <w:rPr>
          <w:rFonts w:cs="Arial"/>
          <w:szCs w:val="20"/>
        </w:rPr>
        <w:t xml:space="preserve"> </w:t>
      </w:r>
      <w:r w:rsidR="008C3451" w:rsidRPr="00C107E1">
        <w:rPr>
          <w:rFonts w:cs="Arial"/>
          <w:szCs w:val="20"/>
        </w:rPr>
        <w:t xml:space="preserve">is added in </w:t>
      </w:r>
      <w:r w:rsidR="001E2927" w:rsidRPr="00C107E1">
        <w:rPr>
          <w:rFonts w:cs="Arial"/>
          <w:szCs w:val="20"/>
        </w:rPr>
        <w:t>the</w:t>
      </w:r>
      <w:r w:rsidR="00E563C4" w:rsidRPr="00C107E1">
        <w:rPr>
          <w:rFonts w:cs="Arial"/>
          <w:szCs w:val="20"/>
        </w:rPr>
        <w:t xml:space="preserve"> proposed update of the</w:t>
      </w:r>
      <w:r w:rsidR="001E2927" w:rsidRPr="00C107E1">
        <w:rPr>
          <w:rFonts w:cs="Arial"/>
          <w:szCs w:val="20"/>
        </w:rPr>
        <w:t xml:space="preserve"> regulatory framework</w:t>
      </w:r>
      <w:r w:rsidR="008C3451" w:rsidRPr="00C107E1">
        <w:rPr>
          <w:rFonts w:cs="Arial"/>
          <w:szCs w:val="20"/>
        </w:rPr>
        <w:t>.</w:t>
      </w:r>
      <w:r w:rsidR="008C3451">
        <w:rPr>
          <w:rFonts w:cs="Arial"/>
          <w:szCs w:val="20"/>
        </w:rPr>
        <w:t xml:space="preserve"> </w:t>
      </w:r>
    </w:p>
    <w:p w14:paraId="7AF57D52" w14:textId="73FF4B4D" w:rsidR="00611FA9" w:rsidRPr="002D68EF" w:rsidRDefault="00611FA9" w:rsidP="000F7290">
      <w:pPr>
        <w:pStyle w:val="ECCParagraph"/>
        <w:rPr>
          <w:szCs w:val="20"/>
        </w:rPr>
      </w:pPr>
      <w:r w:rsidRPr="002D68EF">
        <w:rPr>
          <w:szCs w:val="20"/>
        </w:rPr>
        <w:t xml:space="preserve">This CEPT Report presents the outcome of the </w:t>
      </w:r>
      <w:r w:rsidR="003C45C4" w:rsidRPr="002D68EF">
        <w:rPr>
          <w:szCs w:val="20"/>
        </w:rPr>
        <w:t xml:space="preserve">CEPT </w:t>
      </w:r>
      <w:r w:rsidRPr="002D68EF">
        <w:rPr>
          <w:szCs w:val="20"/>
        </w:rPr>
        <w:t xml:space="preserve">work for the review of </w:t>
      </w:r>
      <w:r w:rsidR="005C3D9C" w:rsidRPr="002D68EF">
        <w:rPr>
          <w:szCs w:val="20"/>
        </w:rPr>
        <w:t xml:space="preserve">the </w:t>
      </w:r>
      <w:r w:rsidRPr="002D68EF">
        <w:rPr>
          <w:szCs w:val="20"/>
        </w:rPr>
        <w:t>regulatory framework</w:t>
      </w:r>
      <w:r w:rsidR="008A0851" w:rsidRPr="002D68EF">
        <w:rPr>
          <w:szCs w:val="20"/>
        </w:rPr>
        <w:t xml:space="preserve"> </w:t>
      </w:r>
      <w:r w:rsidR="008A0851" w:rsidRPr="002D68EF">
        <w:t>on the harmonised use of the frequency band 5945-6425 MHz for WAS/RLAN</w:t>
      </w:r>
      <w:r w:rsidR="00E94FAC" w:rsidRPr="002D68EF">
        <w:rPr>
          <w:szCs w:val="20"/>
        </w:rPr>
        <w:t>.</w:t>
      </w:r>
    </w:p>
    <w:p w14:paraId="63FFE7E2" w14:textId="4F00967F" w:rsidR="008225CE" w:rsidRPr="002D68EF" w:rsidRDefault="005F0C5D" w:rsidP="005555B6">
      <w:pPr>
        <w:pStyle w:val="Heading1"/>
      </w:pPr>
      <w:bookmarkStart w:id="5" w:name="_Toc181792452"/>
      <w:r w:rsidRPr="002D68EF">
        <w:lastRenderedPageBreak/>
        <w:t>Background</w:t>
      </w:r>
      <w:bookmarkEnd w:id="5"/>
      <w:r w:rsidRPr="002D68EF">
        <w:t xml:space="preserve"> </w:t>
      </w:r>
    </w:p>
    <w:p w14:paraId="154205FD" w14:textId="2F1501FF" w:rsidR="00D102A4" w:rsidRPr="002D68EF" w:rsidRDefault="001E0D88" w:rsidP="00F62B5C">
      <w:pPr>
        <w:pStyle w:val="Heading2"/>
        <w:rPr>
          <w:lang w:val="en-GB"/>
        </w:rPr>
      </w:pPr>
      <w:bookmarkStart w:id="6" w:name="_Toc181792453"/>
      <w:r w:rsidRPr="002D68EF">
        <w:rPr>
          <w:lang w:val="en-GB"/>
        </w:rPr>
        <w:t>W</w:t>
      </w:r>
      <w:r w:rsidR="00646B3D" w:rsidRPr="002D68EF">
        <w:rPr>
          <w:lang w:val="en-GB"/>
        </w:rPr>
        <w:t>AS/RLAN</w:t>
      </w:r>
      <w:r w:rsidRPr="002D68EF">
        <w:rPr>
          <w:lang w:val="en-GB"/>
        </w:rPr>
        <w:t xml:space="preserve"> </w:t>
      </w:r>
      <w:r w:rsidR="00982186">
        <w:rPr>
          <w:lang w:val="en-GB"/>
        </w:rPr>
        <w:t>operating in</w:t>
      </w:r>
      <w:r w:rsidRPr="002D68EF">
        <w:rPr>
          <w:lang w:val="en-GB"/>
        </w:rPr>
        <w:t xml:space="preserve"> </w:t>
      </w:r>
      <w:r w:rsidR="00D73DEE" w:rsidRPr="002D68EF">
        <w:rPr>
          <w:lang w:val="en-GB"/>
        </w:rPr>
        <w:t xml:space="preserve">the </w:t>
      </w:r>
      <w:r w:rsidRPr="002D68EF">
        <w:rPr>
          <w:lang w:val="en-GB"/>
        </w:rPr>
        <w:t>5945-6425 MH</w:t>
      </w:r>
      <w:r w:rsidR="00982186">
        <w:rPr>
          <w:lang w:val="en-GB"/>
        </w:rPr>
        <w:t>z band</w:t>
      </w:r>
      <w:bookmarkEnd w:id="6"/>
    </w:p>
    <w:p w14:paraId="78D18E4F" w14:textId="1EA670E8" w:rsidR="00525872" w:rsidRPr="002D68EF" w:rsidRDefault="00DA3D51" w:rsidP="00083F0B">
      <w:pPr>
        <w:pStyle w:val="ECCParagraph"/>
      </w:pPr>
      <w:r w:rsidRPr="002D68EF">
        <w:t>ECC Decision (20)01</w:t>
      </w:r>
      <w:r w:rsidR="00E403B7" w:rsidRPr="002D68EF">
        <w:t xml:space="preserve"> </w:t>
      </w:r>
      <w:r w:rsidR="00F511D9" w:rsidRPr="002D68EF">
        <w:rPr>
          <w:szCs w:val="20"/>
        </w:rPr>
        <w:fldChar w:fldCharType="begin"/>
      </w:r>
      <w:r w:rsidR="00F511D9" w:rsidRPr="002D68EF">
        <w:rPr>
          <w:szCs w:val="20"/>
        </w:rPr>
        <w:instrText xml:space="preserve"> REF _Ref157977856 \r \h </w:instrText>
      </w:r>
      <w:r w:rsidR="00F511D9" w:rsidRPr="002D68EF">
        <w:rPr>
          <w:szCs w:val="20"/>
        </w:rPr>
      </w:r>
      <w:r w:rsidR="00F511D9" w:rsidRPr="002D68EF">
        <w:rPr>
          <w:szCs w:val="20"/>
        </w:rPr>
        <w:fldChar w:fldCharType="separate"/>
      </w:r>
      <w:r w:rsidR="00C02798">
        <w:rPr>
          <w:szCs w:val="20"/>
        </w:rPr>
        <w:t>[3]</w:t>
      </w:r>
      <w:r w:rsidR="00F511D9" w:rsidRPr="002D68EF">
        <w:rPr>
          <w:szCs w:val="20"/>
        </w:rPr>
        <w:fldChar w:fldCharType="end"/>
      </w:r>
      <w:r w:rsidR="00F511D9" w:rsidRPr="002D68EF">
        <w:rPr>
          <w:szCs w:val="20"/>
        </w:rPr>
        <w:t xml:space="preserve"> </w:t>
      </w:r>
      <w:r w:rsidRPr="002D68EF">
        <w:t>harmonise</w:t>
      </w:r>
      <w:r w:rsidR="00E403B7" w:rsidRPr="002D68EF">
        <w:t>s</w:t>
      </w:r>
      <w:r w:rsidRPr="002D68EF">
        <w:t xml:space="preserve"> the use of the frequency band 5945-6425 MHz for Wireless Access Systems including Radio Local Area Networks (WAS/RLAN)</w:t>
      </w:r>
      <w:r w:rsidR="00E403B7" w:rsidRPr="002D68EF">
        <w:t xml:space="preserve"> at CEPT level. </w:t>
      </w:r>
    </w:p>
    <w:p w14:paraId="4AB12210" w14:textId="7BD7F4C8" w:rsidR="00E403B7" w:rsidRPr="002D68EF" w:rsidRDefault="00E403B7" w:rsidP="00083F0B">
      <w:pPr>
        <w:pStyle w:val="ECCParagraph"/>
      </w:pPr>
      <w:r w:rsidRPr="002D68EF">
        <w:t xml:space="preserve">At European Union level, the regulatory framework of </w:t>
      </w:r>
      <w:r w:rsidR="00E5334E" w:rsidRPr="002D68EF">
        <w:t>t</w:t>
      </w:r>
      <w:r w:rsidRPr="002D68EF">
        <w:t xml:space="preserve">his application in the 5945-6425 MHz band is set out </w:t>
      </w:r>
      <w:r w:rsidR="00E5334E" w:rsidRPr="002D68EF">
        <w:t>in</w:t>
      </w:r>
      <w:r w:rsidRPr="002D68EF">
        <w:t xml:space="preserve"> Commission Implementing Decision (EU)2021/1067 of 17 June 2021 </w:t>
      </w:r>
      <w:r w:rsidR="00F511D9" w:rsidRPr="002D68EF">
        <w:fldChar w:fldCharType="begin"/>
      </w:r>
      <w:r w:rsidR="00F511D9" w:rsidRPr="002D68EF">
        <w:instrText xml:space="preserve"> REF _Ref157977170 \r \h </w:instrText>
      </w:r>
      <w:r w:rsidR="00F511D9" w:rsidRPr="002D68EF">
        <w:fldChar w:fldCharType="separate"/>
      </w:r>
      <w:r w:rsidR="00C02798">
        <w:t>[6]</w:t>
      </w:r>
      <w:r w:rsidR="00F511D9" w:rsidRPr="002D68EF">
        <w:fldChar w:fldCharType="end"/>
      </w:r>
      <w:r w:rsidRPr="002D68EF">
        <w:t xml:space="preserve">. </w:t>
      </w:r>
      <w:bookmarkStart w:id="7" w:name="_Hlk164073436"/>
      <w:r w:rsidR="00525872" w:rsidRPr="002D68EF">
        <w:t xml:space="preserve">WAS/RLAN devices operate </w:t>
      </w:r>
      <w:bookmarkStart w:id="8" w:name="_Hlk163482156"/>
      <w:r w:rsidR="00525872" w:rsidRPr="002D68EF">
        <w:t>under a general authorisation</w:t>
      </w:r>
      <w:bookmarkEnd w:id="8"/>
      <w:r w:rsidR="00525872" w:rsidRPr="002D68EF">
        <w:t xml:space="preserve"> regime (</w:t>
      </w:r>
      <w:r w:rsidR="001D294C" w:rsidRPr="002D68EF">
        <w:t xml:space="preserve">see </w:t>
      </w:r>
      <w:r w:rsidR="00525872" w:rsidRPr="002D68EF">
        <w:t>CEPT Report 75</w:t>
      </w:r>
      <w:r w:rsidR="00D44754" w:rsidRPr="002D68EF">
        <w:t xml:space="preserve"> </w:t>
      </w:r>
      <w:r w:rsidR="00D44754" w:rsidRPr="002D68EF">
        <w:fldChar w:fldCharType="begin"/>
      </w:r>
      <w:r w:rsidR="00D44754" w:rsidRPr="002D68EF">
        <w:instrText xml:space="preserve"> REF _Ref157977894 \r \h </w:instrText>
      </w:r>
      <w:r w:rsidR="00D44754" w:rsidRPr="002D68EF">
        <w:fldChar w:fldCharType="separate"/>
      </w:r>
      <w:r w:rsidR="00C02798">
        <w:t>[5]</w:t>
      </w:r>
      <w:r w:rsidR="00D44754" w:rsidRPr="002D68EF">
        <w:fldChar w:fldCharType="end"/>
      </w:r>
      <w:r w:rsidR="00525872" w:rsidRPr="002D68EF">
        <w:t xml:space="preserve">) and </w:t>
      </w:r>
      <w:r w:rsidR="001D294C" w:rsidRPr="002D68EF">
        <w:t xml:space="preserve">WAS/RLAN devices </w:t>
      </w:r>
      <w:r w:rsidR="00525872" w:rsidRPr="002D68EF">
        <w:t>cannot be coordinated or mitigated</w:t>
      </w:r>
      <w:r w:rsidR="001D294C" w:rsidRPr="002D68EF">
        <w:t xml:space="preserve"> once the</w:t>
      </w:r>
      <w:r w:rsidR="003B24C1" w:rsidRPr="002D68EF">
        <w:t xml:space="preserve">y are on the </w:t>
      </w:r>
      <w:r w:rsidR="001D294C" w:rsidRPr="002D68EF">
        <w:t>market</w:t>
      </w:r>
      <w:r w:rsidR="00525872" w:rsidRPr="002D68EF">
        <w:t>.</w:t>
      </w:r>
      <w:bookmarkEnd w:id="7"/>
      <w:r w:rsidRPr="002D68EF">
        <w:t xml:space="preserve"> </w:t>
      </w:r>
    </w:p>
    <w:p w14:paraId="4463FA40" w14:textId="572F7AB6" w:rsidR="00E403B7" w:rsidRPr="002D68EF" w:rsidRDefault="00DA3D51" w:rsidP="00083F0B">
      <w:pPr>
        <w:pStyle w:val="ECCParagraph"/>
      </w:pPr>
      <w:r w:rsidRPr="002D68EF">
        <w:t>Very low Power (</w:t>
      </w:r>
      <w:r w:rsidR="005555DC" w:rsidRPr="002D68EF">
        <w:t>VLP</w:t>
      </w:r>
      <w:r w:rsidRPr="002D68EF">
        <w:t>)</w:t>
      </w:r>
      <w:r w:rsidR="005555DC" w:rsidRPr="002D68EF">
        <w:t xml:space="preserve"> WAS/RLAN</w:t>
      </w:r>
      <w:r w:rsidRPr="002D68EF">
        <w:t xml:space="preserve"> are portable devices with maximum mean </w:t>
      </w:r>
      <w:r w:rsidR="00F511D9" w:rsidRPr="002D68EF">
        <w:t>effective isotropic radiated power (</w:t>
      </w:r>
      <w:proofErr w:type="spellStart"/>
      <w:r w:rsidR="00F511D9" w:rsidRPr="00D24CFC">
        <w:rPr>
          <w:i/>
          <w:iCs/>
        </w:rPr>
        <w:t>e.i.r.p</w:t>
      </w:r>
      <w:proofErr w:type="spellEnd"/>
      <w:r w:rsidR="00F511D9" w:rsidRPr="00D24CFC">
        <w:rPr>
          <w:i/>
          <w:iCs/>
        </w:rPr>
        <w:t>.</w:t>
      </w:r>
      <w:r w:rsidR="00F511D9" w:rsidRPr="002D68EF">
        <w:t xml:space="preserve">) of </w:t>
      </w:r>
      <w:r w:rsidRPr="002D68EF">
        <w:t xml:space="preserve">25 </w:t>
      </w:r>
      <w:proofErr w:type="spellStart"/>
      <w:r w:rsidRPr="002D68EF">
        <w:t>mW</w:t>
      </w:r>
      <w:proofErr w:type="spellEnd"/>
      <w:r w:rsidRPr="002D68EF">
        <w:t xml:space="preserve"> that may operate both indoor and outdoor. </w:t>
      </w:r>
      <w:r w:rsidR="002F0534" w:rsidRPr="002D68EF">
        <w:t>The VLP</w:t>
      </w:r>
      <w:r w:rsidR="00F511D9" w:rsidRPr="002D68EF">
        <w:t xml:space="preserve"> WAS/RLAN</w:t>
      </w:r>
      <w:r w:rsidR="002F0534" w:rsidRPr="002D68EF">
        <w:t xml:space="preserve"> outdoor use is intended to cover short range applications for small area direct communications. VLP </w:t>
      </w:r>
      <w:r w:rsidR="00F511D9" w:rsidRPr="002D68EF">
        <w:t xml:space="preserve">WAS/RLAN </w:t>
      </w:r>
      <w:r w:rsidR="002F0534" w:rsidRPr="002D68EF">
        <w:t xml:space="preserve">shall comply with the harmonised technical conditions listed in </w:t>
      </w:r>
      <w:r w:rsidR="00E403B7">
        <w:fldChar w:fldCharType="begin"/>
      </w:r>
      <w:r w:rsidR="00E403B7">
        <w:instrText xml:space="preserve"> REF _Ref41310493 \h  \* MERGEFORMAT </w:instrText>
      </w:r>
      <w:r w:rsidR="00E403B7">
        <w:fldChar w:fldCharType="separate"/>
      </w:r>
      <w:r w:rsidR="00E403B7" w:rsidRPr="002D68EF">
        <w:t>Table 2</w:t>
      </w:r>
      <w:r w:rsidR="00BC2587">
        <w:fldChar w:fldCharType="end"/>
      </w:r>
      <w:r w:rsidR="00E403B7" w:rsidRPr="002D68EF">
        <w:t xml:space="preserve"> of</w:t>
      </w:r>
      <w:r w:rsidR="002F0534" w:rsidRPr="002D68EF">
        <w:t xml:space="preserve"> Annex A1.2 of ECC Decision (20)01</w:t>
      </w:r>
      <w:r w:rsidR="00F511D9" w:rsidRPr="002D68EF">
        <w:t xml:space="preserve">, </w:t>
      </w:r>
      <w:r w:rsidR="008502AF" w:rsidRPr="002D68EF">
        <w:t>with</w:t>
      </w:r>
      <w:r w:rsidR="00E403B7" w:rsidRPr="002D68EF">
        <w:t>in CEPT</w:t>
      </w:r>
      <w:r w:rsidR="00F511D9" w:rsidRPr="002D68EF">
        <w:t xml:space="preserve">, </w:t>
      </w:r>
      <w:r w:rsidR="00E403B7" w:rsidRPr="002D68EF">
        <w:t>and in Table 2 of Annex of Commission Implementing Decision (EU)2021/1067 of 17 June 2021</w:t>
      </w:r>
      <w:r w:rsidR="00F511D9" w:rsidRPr="002D68EF">
        <w:t xml:space="preserve">, </w:t>
      </w:r>
      <w:r w:rsidR="008502AF" w:rsidRPr="002D68EF">
        <w:t>with</w:t>
      </w:r>
      <w:r w:rsidR="00F511D9" w:rsidRPr="002D68EF">
        <w:t>in the</w:t>
      </w:r>
      <w:r w:rsidR="005A711B" w:rsidRPr="002D68EF">
        <w:t xml:space="preserve"> European</w:t>
      </w:r>
      <w:r w:rsidR="00F511D9" w:rsidRPr="002D68EF">
        <w:t xml:space="preserve"> Union</w:t>
      </w:r>
      <w:r w:rsidR="002F0534" w:rsidRPr="002D68EF">
        <w:t>.</w:t>
      </w:r>
    </w:p>
    <w:p w14:paraId="2E16D074" w14:textId="77777777" w:rsidR="009B7309" w:rsidRPr="002D68EF" w:rsidRDefault="009B7309" w:rsidP="009B7309">
      <w:pPr>
        <w:pStyle w:val="ECCParagraph"/>
      </w:pPr>
      <w:r w:rsidRPr="002D68EF">
        <w:t>WAS/RLAN contribute to achieving the objectives of EU’s gigabit society and, as consumer products, benefit from EU’s single market.</w:t>
      </w:r>
    </w:p>
    <w:p w14:paraId="010A6F09" w14:textId="68B4EA82" w:rsidR="00BF47AF" w:rsidRPr="002D68EF" w:rsidRDefault="00FF7177" w:rsidP="00F62B5C">
      <w:pPr>
        <w:pStyle w:val="Heading2"/>
        <w:rPr>
          <w:lang w:val="en-GB"/>
        </w:rPr>
      </w:pPr>
      <w:bookmarkStart w:id="9" w:name="_Toc181792454"/>
      <w:r w:rsidRPr="002D68EF">
        <w:rPr>
          <w:lang w:val="en-GB"/>
        </w:rPr>
        <w:t>U</w:t>
      </w:r>
      <w:r w:rsidR="00982186">
        <w:rPr>
          <w:lang w:val="en-GB"/>
        </w:rPr>
        <w:t>rban rail</w:t>
      </w:r>
      <w:r w:rsidR="001E0D88" w:rsidRPr="002D68EF">
        <w:rPr>
          <w:lang w:val="en-GB"/>
        </w:rPr>
        <w:t xml:space="preserve"> ITS</w:t>
      </w:r>
      <w:r w:rsidR="0060278B" w:rsidRPr="002D68EF">
        <w:rPr>
          <w:lang w:val="en-GB"/>
        </w:rPr>
        <w:t xml:space="preserve"> </w:t>
      </w:r>
      <w:r w:rsidR="00982186">
        <w:rPr>
          <w:lang w:val="en-GB"/>
        </w:rPr>
        <w:t>using</w:t>
      </w:r>
      <w:r w:rsidR="00C53E7F" w:rsidRPr="002D68EF">
        <w:rPr>
          <w:lang w:val="en-GB"/>
        </w:rPr>
        <w:t xml:space="preserve"> </w:t>
      </w:r>
      <w:r w:rsidR="0060278B" w:rsidRPr="002D68EF">
        <w:rPr>
          <w:lang w:val="en-GB"/>
        </w:rPr>
        <w:t>CBTC</w:t>
      </w:r>
      <w:r w:rsidR="00C53E7F" w:rsidRPr="002D68EF">
        <w:rPr>
          <w:lang w:val="en-GB"/>
        </w:rPr>
        <w:t xml:space="preserve"> </w:t>
      </w:r>
      <w:r w:rsidR="00982186">
        <w:rPr>
          <w:lang w:val="en-GB"/>
        </w:rPr>
        <w:t>operating in</w:t>
      </w:r>
      <w:r w:rsidR="001E0D88" w:rsidRPr="002D68EF">
        <w:rPr>
          <w:lang w:val="en-GB"/>
        </w:rPr>
        <w:t xml:space="preserve"> </w:t>
      </w:r>
      <w:r w:rsidR="00732F83" w:rsidRPr="002D68EF">
        <w:rPr>
          <w:lang w:val="en-GB"/>
        </w:rPr>
        <w:t>the</w:t>
      </w:r>
      <w:r w:rsidR="00F63C9C" w:rsidRPr="002D68EF">
        <w:rPr>
          <w:lang w:val="en-GB"/>
        </w:rPr>
        <w:t xml:space="preserve"> 5915</w:t>
      </w:r>
      <w:r w:rsidR="001E0D88" w:rsidRPr="002D68EF">
        <w:rPr>
          <w:lang w:val="en-GB"/>
        </w:rPr>
        <w:t>-5935 MH</w:t>
      </w:r>
      <w:r w:rsidR="00982186">
        <w:rPr>
          <w:lang w:val="en-GB"/>
        </w:rPr>
        <w:t>z band</w:t>
      </w:r>
      <w:bookmarkEnd w:id="9"/>
    </w:p>
    <w:p w14:paraId="6F3C9218" w14:textId="6A1C0788" w:rsidR="006B361B" w:rsidRPr="002D68EF" w:rsidRDefault="006B361B" w:rsidP="00CC2EFE">
      <w:pPr>
        <w:pStyle w:val="ECCParagraph"/>
      </w:pPr>
      <w:r w:rsidRPr="002D68EF">
        <w:t xml:space="preserve">CBTC is a wireless Automatic Train Control (ATC) application used along urban or suburban railway lines. Due to the short headway of trains, an emergency brake of a single train due to interference </w:t>
      </w:r>
      <w:r w:rsidR="00F47CBC" w:rsidRPr="002D68EF">
        <w:t xml:space="preserve">will </w:t>
      </w:r>
      <w:r w:rsidRPr="002D68EF">
        <w:t>affect operation of the whole line.</w:t>
      </w:r>
      <w:r w:rsidR="003F1342" w:rsidRPr="002D68EF">
        <w:t xml:space="preserve"> </w:t>
      </w:r>
    </w:p>
    <w:p w14:paraId="52314D72" w14:textId="4FBC699C" w:rsidR="00CC2EFE" w:rsidRPr="002D68EF" w:rsidRDefault="00CC2EFE" w:rsidP="00CC2EFE">
      <w:pPr>
        <w:pStyle w:val="ECCParagraph"/>
      </w:pPr>
      <w:r w:rsidRPr="002D68EF">
        <w:t>ECC Decision (08)01</w:t>
      </w:r>
      <w:r w:rsidR="00732F83" w:rsidRPr="002D68EF">
        <w:t xml:space="preserve"> </w:t>
      </w:r>
      <w:r w:rsidR="00732F83" w:rsidRPr="002D68EF">
        <w:fldChar w:fldCharType="begin"/>
      </w:r>
      <w:r w:rsidR="00732F83" w:rsidRPr="002D68EF">
        <w:instrText xml:space="preserve"> REF _Ref157978056 \r \h </w:instrText>
      </w:r>
      <w:r w:rsidR="00732F83" w:rsidRPr="002D68EF">
        <w:fldChar w:fldCharType="separate"/>
      </w:r>
      <w:r w:rsidR="00C02798">
        <w:t>[7]</w:t>
      </w:r>
      <w:r w:rsidR="00732F83" w:rsidRPr="002D68EF">
        <w:fldChar w:fldCharType="end"/>
      </w:r>
      <w:r w:rsidR="00183F30" w:rsidRPr="002D68EF">
        <w:t xml:space="preserve"> </w:t>
      </w:r>
      <w:r w:rsidRPr="002D68EF">
        <w:t xml:space="preserve">harmonises </w:t>
      </w:r>
      <w:r w:rsidR="00732F83" w:rsidRPr="002D68EF">
        <w:t xml:space="preserve">the </w:t>
      </w:r>
      <w:r w:rsidRPr="002D68EF">
        <w:t xml:space="preserve">use of Safety-Related Intelligent Transport Systems (ITS) in the 5875-5935 MHz frequency band, where Urban Rail </w:t>
      </w:r>
      <w:r w:rsidR="0099253C" w:rsidRPr="002D68EF">
        <w:t xml:space="preserve">ITS </w:t>
      </w:r>
      <w:r w:rsidRPr="002D68EF">
        <w:t xml:space="preserve">operates in the band 5915-5935 MHz under the conditions specified in </w:t>
      </w:r>
      <w:r w:rsidR="00EB1CE1" w:rsidRPr="002D68EF">
        <w:rPr>
          <w:i/>
          <w:iCs/>
        </w:rPr>
        <w:t>DECIDES</w:t>
      </w:r>
      <w:r w:rsidR="00EB1CE1" w:rsidRPr="002D68EF">
        <w:t xml:space="preserve"> </w:t>
      </w:r>
      <w:r w:rsidRPr="002D68EF">
        <w:rPr>
          <w:i/>
          <w:iCs/>
        </w:rPr>
        <w:t>4</w:t>
      </w:r>
      <w:r w:rsidRPr="002D68EF">
        <w:t xml:space="preserve"> of </w:t>
      </w:r>
      <w:r w:rsidR="00EB1CE1" w:rsidRPr="002D68EF">
        <w:t>that</w:t>
      </w:r>
      <w:r w:rsidRPr="002D68EF">
        <w:t xml:space="preserve"> ECC Decision.</w:t>
      </w:r>
    </w:p>
    <w:p w14:paraId="66D8C455" w14:textId="65641EB9" w:rsidR="009D320C" w:rsidRPr="002D68EF" w:rsidRDefault="009D320C" w:rsidP="00BF47AF">
      <w:pPr>
        <w:pStyle w:val="ECCParagraph"/>
      </w:pPr>
      <w:r w:rsidRPr="002D68EF">
        <w:t>At European Union level, the regulatory framework of ITS applications operating in 5875-5935 MHz band is set out in Commission Implementing Decision (EU) 2020/1426 of 7 October 2020</w:t>
      </w:r>
      <w:r w:rsidR="005760D5" w:rsidRPr="002D68EF">
        <w:t xml:space="preserve"> </w:t>
      </w:r>
      <w:r w:rsidR="00732F83" w:rsidRPr="002D68EF">
        <w:fldChar w:fldCharType="begin"/>
      </w:r>
      <w:r w:rsidR="00732F83" w:rsidRPr="002D68EF">
        <w:instrText xml:space="preserve"> REF _Ref157978098 \r \h </w:instrText>
      </w:r>
      <w:r w:rsidR="00732F83" w:rsidRPr="002D68EF">
        <w:fldChar w:fldCharType="separate"/>
      </w:r>
      <w:r w:rsidR="00C02798">
        <w:t>[8]</w:t>
      </w:r>
      <w:r w:rsidR="00732F83" w:rsidRPr="002D68EF">
        <w:fldChar w:fldCharType="end"/>
      </w:r>
      <w:r w:rsidR="00732F83" w:rsidRPr="002D68EF" w:rsidDel="00732F83">
        <w:t xml:space="preserve"> </w:t>
      </w:r>
      <w:r w:rsidRPr="002D68EF">
        <w:t>.</w:t>
      </w:r>
      <w:r w:rsidR="00063F22" w:rsidRPr="002D68EF">
        <w:t xml:space="preserve">Urban Rail </w:t>
      </w:r>
      <w:r w:rsidR="0099253C" w:rsidRPr="002D68EF">
        <w:t xml:space="preserve">ITS </w:t>
      </w:r>
      <w:r w:rsidR="00063F22" w:rsidRPr="002D68EF">
        <w:t xml:space="preserve">using CBTC </w:t>
      </w:r>
      <w:r w:rsidR="0099253C" w:rsidRPr="002D68EF">
        <w:t>operates in 5915-5935 MHz band under the conditions specified in</w:t>
      </w:r>
      <w:r w:rsidR="00CC2EFE" w:rsidRPr="002D68EF">
        <w:t xml:space="preserve"> Article 3</w:t>
      </w:r>
      <w:r w:rsidR="0099253C" w:rsidRPr="002D68EF">
        <w:t xml:space="preserve"> of this Commission Implementing Decision. </w:t>
      </w:r>
    </w:p>
    <w:p w14:paraId="48B26C49" w14:textId="1AF05DB9" w:rsidR="00AA6FD9" w:rsidRPr="002D68EF" w:rsidRDefault="002932A9" w:rsidP="00BF47AF">
      <w:pPr>
        <w:pStyle w:val="ECCParagraph"/>
      </w:pPr>
      <w:r w:rsidRPr="002D68EF">
        <w:t>CBTC contributes to achieving EU’s objectives for sustainable and reliable public transports. CBTC is characterised by long-term investments and life cycle.</w:t>
      </w:r>
    </w:p>
    <w:p w14:paraId="303894A2" w14:textId="28C9BA18" w:rsidR="00C613DD" w:rsidRPr="002D68EF" w:rsidRDefault="005F0C5D" w:rsidP="005555B6">
      <w:pPr>
        <w:pStyle w:val="Heading1"/>
      </w:pPr>
      <w:bookmarkStart w:id="10" w:name="_Ref157977468"/>
      <w:bookmarkStart w:id="11" w:name="_Toc181792455"/>
      <w:r w:rsidRPr="002D68EF">
        <w:lastRenderedPageBreak/>
        <w:t>Summary of technical assessment</w:t>
      </w:r>
      <w:bookmarkEnd w:id="10"/>
      <w:bookmarkEnd w:id="11"/>
    </w:p>
    <w:p w14:paraId="57A84B02" w14:textId="3D5CC3F9" w:rsidR="000639C3" w:rsidRPr="002D68EF" w:rsidRDefault="002C1B19" w:rsidP="00BC7A52">
      <w:pPr>
        <w:pStyle w:val="ECCParagraph"/>
      </w:pPr>
      <w:r w:rsidRPr="002D68EF">
        <w:t xml:space="preserve">The content of this section is the </w:t>
      </w:r>
      <w:r w:rsidR="000639C3" w:rsidRPr="002D68EF">
        <w:t xml:space="preserve">Executive summary of ECC Report </w:t>
      </w:r>
      <w:r w:rsidR="00495F37" w:rsidRPr="002D68EF">
        <w:t>355</w:t>
      </w:r>
      <w:r w:rsidRPr="002D68EF">
        <w:t xml:space="preserve"> on </w:t>
      </w:r>
      <w:r w:rsidR="00BE256D" w:rsidRPr="002D68EF">
        <w:t xml:space="preserve">measurement-based compatibility studies assessing interference from Very Low Power (VLP) Wireless Access Systems including Radio Local Area Networks (WAS/RLAN) operating in 5945-6425 MHz to Communication Based Train Control (CBTC) systems operating in 5915-5935 </w:t>
      </w:r>
      <w:proofErr w:type="spellStart"/>
      <w:r w:rsidR="00BE256D" w:rsidRPr="002D68EF">
        <w:t>MHz.</w:t>
      </w:r>
      <w:proofErr w:type="spellEnd"/>
    </w:p>
    <w:p w14:paraId="26238F43" w14:textId="2681F79C" w:rsidR="0025235D" w:rsidRPr="002D68EF" w:rsidRDefault="0025235D" w:rsidP="00BC7A52">
      <w:pPr>
        <w:pStyle w:val="ECCParagraph"/>
      </w:pPr>
      <w:r w:rsidRPr="002D68EF">
        <w:t xml:space="preserve">“ECC Report 302 and CEPT Report 75 studied the coexistence between Wireless Access Systems including Radio Local Area Networks (WAS/RLAN) operating above 5945 MHz and Communication Based Train Control (CBTC) operating below 5935 </w:t>
      </w:r>
      <w:proofErr w:type="spellStart"/>
      <w:r w:rsidRPr="002D68EF">
        <w:t>MHz.</w:t>
      </w:r>
      <w:proofErr w:type="spellEnd"/>
      <w:r w:rsidRPr="002D68EF">
        <w:t xml:space="preserve"> ECC Decision (20)01 harmonises the use of WAS/RLAN in the 5945-6425 MHz band, including Very Low Power (VLP) portable use, with maximum mean</w:t>
      </w:r>
      <w:r w:rsidRPr="002D68EF">
        <w:rPr>
          <w:rStyle w:val="ECCHLsuperscript"/>
        </w:rPr>
        <w:footnoteReference w:id="2"/>
      </w:r>
      <w:r w:rsidRPr="002D68EF">
        <w:t xml:space="preserve"> 25 </w:t>
      </w:r>
      <w:proofErr w:type="spellStart"/>
      <w:r w:rsidRPr="002D68EF">
        <w:t>mW</w:t>
      </w:r>
      <w:proofErr w:type="spellEnd"/>
      <w:r w:rsidRPr="002D68EF">
        <w:t xml:space="preserve"> </w:t>
      </w:r>
      <w:proofErr w:type="spellStart"/>
      <w:r w:rsidRPr="00D24CFC">
        <w:rPr>
          <w:i/>
          <w:iCs/>
        </w:rPr>
        <w:t>e.i.r.p</w:t>
      </w:r>
      <w:proofErr w:type="spellEnd"/>
      <w:r w:rsidRPr="00D24CFC">
        <w:rPr>
          <w:i/>
          <w:iCs/>
        </w:rPr>
        <w:t>.</w:t>
      </w:r>
      <w:r w:rsidRPr="002D68EF">
        <w:t>, that may operate both indoor and outdoor. VLP WAS/RLAN devices are in the scope of this Report.</w:t>
      </w:r>
    </w:p>
    <w:p w14:paraId="3D3BBB4E" w14:textId="63094015" w:rsidR="0025235D" w:rsidRPr="002D68EF" w:rsidRDefault="0025235D" w:rsidP="002D68EF">
      <w:pPr>
        <w:pStyle w:val="ECCParagraph"/>
      </w:pPr>
      <w:r w:rsidRPr="002D68EF">
        <w:t>ECC Decision (20)01 as published in November 2020 mentioned that "It should be noted that the -45 dBm/MHz OOB limit below 5935 MHz for VLP would allow VLP initial market to take up. CEPT also agreed that this OOB limit should be valid in time only until 31 December 2024 and be re-examined with regard to an opportunity to relax it based on the real IEEE and DSSS Urban Rail interference situation. In absence of the justified evidence, a value of -37 dBm/MHz, for the OOB limit below 5935 MHz, will be adopted from 1 January 2025." ECC Decision is expected to be amended in due course.</w:t>
      </w:r>
    </w:p>
    <w:p w14:paraId="378D817E" w14:textId="77777777" w:rsidR="0025235D" w:rsidRPr="002D68EF" w:rsidRDefault="0025235D" w:rsidP="002D68EF">
      <w:pPr>
        <w:pStyle w:val="ECCParagraph"/>
      </w:pPr>
      <w:r w:rsidRPr="002D68EF">
        <w:t>This Report gathers findings of laboratory and field measurement campaigns as well as additional studies with the aim of re-examining the OOB emission limit below 5935 MHz for VLP WAS/RLAN devices operating in the 6 GHz band. The measurement campaigns were conducted thanks to the help of the French administration ANFR, the German administration BNetzA, the JRC, and CBTC and WAS/RLAN industry stakeholders.</w:t>
      </w:r>
    </w:p>
    <w:p w14:paraId="4AAD96AA" w14:textId="77777777" w:rsidR="0025235D" w:rsidRPr="002D68EF" w:rsidRDefault="0025235D" w:rsidP="002D68EF">
      <w:pPr>
        <w:pStyle w:val="ECCParagraph"/>
      </w:pPr>
      <w:r w:rsidRPr="002D68EF">
        <w:t>These measurement campaigns provided new technical elements relevant for interference to a single CBTC link. The studies in the Report first analyse single link interference scenarios. Then based on these analyses, the Report provides probabilistic assessments of the overall risk of interference to the CBTC system. No measurement was performed on the overall resilience of the system to interference.</w:t>
      </w:r>
    </w:p>
    <w:p w14:paraId="0079D413" w14:textId="77777777" w:rsidR="0025235D" w:rsidRPr="002D68EF" w:rsidRDefault="0025235D" w:rsidP="00BC7A52">
      <w:pPr>
        <w:jc w:val="both"/>
        <w:rPr>
          <w:lang w:val="en-GB"/>
        </w:rPr>
      </w:pPr>
      <w:r w:rsidRPr="002D68EF">
        <w:rPr>
          <w:lang w:val="en-GB"/>
        </w:rPr>
        <w:t>This Report considered the following four scenarios:</w:t>
      </w:r>
    </w:p>
    <w:p w14:paraId="5CC987FC" w14:textId="77777777" w:rsidR="0025235D" w:rsidRPr="002D68EF" w:rsidRDefault="0025235D" w:rsidP="00BC7A52">
      <w:pPr>
        <w:pStyle w:val="ECCBulletsLv1"/>
        <w:ind w:left="340" w:hanging="340"/>
      </w:pPr>
      <w:r w:rsidRPr="002D68EF">
        <w:t xml:space="preserve">Scenario 1: impact of a VLP WAS/RLAN operated on a platform to CBTC Access Point (AP); </w:t>
      </w:r>
    </w:p>
    <w:p w14:paraId="3A72B965" w14:textId="77777777" w:rsidR="0025235D" w:rsidRPr="002D68EF" w:rsidRDefault="0025235D" w:rsidP="00BC7A52">
      <w:pPr>
        <w:pStyle w:val="ECCBulletsLv1"/>
        <w:ind w:left="340" w:hanging="340"/>
      </w:pPr>
      <w:r w:rsidRPr="002D68EF">
        <w:t>Scenario 2: impact of a VLP WAS/RLAN operated on a platform to CBTC Train Unit (TU);</w:t>
      </w:r>
    </w:p>
    <w:p w14:paraId="5E3F3DBE" w14:textId="77777777" w:rsidR="0025235D" w:rsidRPr="002D68EF" w:rsidRDefault="0025235D" w:rsidP="00BC7A52">
      <w:pPr>
        <w:pStyle w:val="ECCBulletsLv1"/>
        <w:ind w:left="340" w:hanging="340"/>
      </w:pPr>
      <w:r w:rsidRPr="002D68EF">
        <w:t>Scenario 3: impact of a VLP WAS/RLAN operated onboard a train to CBTC TU;</w:t>
      </w:r>
    </w:p>
    <w:p w14:paraId="3B308B00" w14:textId="77777777" w:rsidR="0025235D" w:rsidRPr="002D68EF" w:rsidRDefault="0025235D" w:rsidP="002D68EF">
      <w:pPr>
        <w:pStyle w:val="ECCBulletsLv1"/>
        <w:spacing w:after="240"/>
        <w:ind w:left="340" w:hanging="340"/>
      </w:pPr>
      <w:r w:rsidRPr="002D68EF">
        <w:t>Scenario 4: impact of a VLP WAS/RLAN operated onboard a train to CBTC AP.</w:t>
      </w:r>
    </w:p>
    <w:p w14:paraId="505144D5" w14:textId="77777777" w:rsidR="0025235D" w:rsidRPr="002D68EF" w:rsidRDefault="0025235D" w:rsidP="00BC7A52">
      <w:pPr>
        <w:jc w:val="both"/>
        <w:rPr>
          <w:lang w:val="en-GB"/>
        </w:rPr>
      </w:pPr>
      <w:r w:rsidRPr="002D68EF">
        <w:rPr>
          <w:lang w:val="en-GB"/>
        </w:rPr>
        <w:t>Studies conducted in this Report include:</w:t>
      </w:r>
    </w:p>
    <w:p w14:paraId="58CA844E" w14:textId="77777777" w:rsidR="0025235D" w:rsidRPr="002D68EF" w:rsidRDefault="0025235D" w:rsidP="00BC7A52">
      <w:pPr>
        <w:pStyle w:val="ECCBulletsLv1"/>
        <w:ind w:left="340" w:hanging="340"/>
      </w:pPr>
      <w:r w:rsidRPr="002D68EF">
        <w:t>Coupling loss approach: VLP OOB emissions potential impact on CBTC through an I/N analysis;</w:t>
      </w:r>
    </w:p>
    <w:p w14:paraId="6C4297DF" w14:textId="77777777" w:rsidR="0025235D" w:rsidRPr="002D68EF" w:rsidRDefault="0025235D" w:rsidP="00BC7A52">
      <w:pPr>
        <w:pStyle w:val="ECCBulletsLv1"/>
        <w:ind w:left="340" w:hanging="340"/>
      </w:pPr>
      <w:r w:rsidRPr="002D68EF">
        <w:t>Coupling loss approach: VLP OOB emissions potential impact on CBTC through an SINR analysis;</w:t>
      </w:r>
    </w:p>
    <w:p w14:paraId="51C949A9" w14:textId="77777777" w:rsidR="0025235D" w:rsidRPr="002D68EF" w:rsidRDefault="0025235D" w:rsidP="00BC7A52">
      <w:pPr>
        <w:pStyle w:val="ECCBulletsLv1"/>
        <w:ind w:left="340" w:hanging="340"/>
      </w:pPr>
      <w:r w:rsidRPr="002D68EF">
        <w:t>Coupling loss approach: VLP in-band and OOB emissions potential impact on CBTC through a protection ratio analysis;</w:t>
      </w:r>
    </w:p>
    <w:p w14:paraId="321BB7C8" w14:textId="77777777" w:rsidR="0025235D" w:rsidRPr="002D68EF" w:rsidRDefault="0025235D" w:rsidP="002D68EF">
      <w:pPr>
        <w:pStyle w:val="ECCBulletsLv1"/>
        <w:spacing w:after="240"/>
        <w:ind w:left="340" w:hanging="340"/>
      </w:pPr>
      <w:r w:rsidRPr="002D68EF">
        <w:t xml:space="preserve">Statistical assessments of the overall risk of interference to the CBTC system. </w:t>
      </w:r>
    </w:p>
    <w:p w14:paraId="6C662FE5" w14:textId="77777777" w:rsidR="0025235D" w:rsidRPr="002D68EF" w:rsidRDefault="0025235D" w:rsidP="002D68EF">
      <w:pPr>
        <w:pStyle w:val="ECCParagraph"/>
      </w:pPr>
      <w:r w:rsidRPr="002D68EF">
        <w:t>From these studies, it was observed that the critical scenario for the studied RER train is Scenario 2 (VLP on platform vs CBTC TU), while the critical scenario for the studied metro types</w:t>
      </w:r>
      <w:r w:rsidRPr="002D68EF">
        <w:rPr>
          <w:rStyle w:val="FootnoteReference"/>
        </w:rPr>
        <w:footnoteReference w:id="3"/>
      </w:r>
      <w:r w:rsidRPr="002D68EF">
        <w:t xml:space="preserve"> (labelled as MP14, MP89, and MP05) is Scenario 3 (VLP onboard vs CBTC TU).</w:t>
      </w:r>
    </w:p>
    <w:p w14:paraId="274865E5" w14:textId="3B503265" w:rsidR="0025235D" w:rsidRPr="002D68EF" w:rsidRDefault="0025235D" w:rsidP="0025235D">
      <w:pPr>
        <w:pStyle w:val="Heading2"/>
        <w:rPr>
          <w:lang w:val="en-GB"/>
        </w:rPr>
      </w:pPr>
      <w:bookmarkStart w:id="12" w:name="_Toc167445401"/>
      <w:bookmarkStart w:id="13" w:name="_Toc181792456"/>
      <w:r w:rsidRPr="002D68EF">
        <w:rPr>
          <w:lang w:val="en-GB"/>
        </w:rPr>
        <w:t xml:space="preserve">Results of </w:t>
      </w:r>
      <w:r w:rsidR="002D2225">
        <w:rPr>
          <w:lang w:val="en-GB"/>
        </w:rPr>
        <w:t>c</w:t>
      </w:r>
      <w:r w:rsidRPr="002D68EF">
        <w:rPr>
          <w:lang w:val="en-GB"/>
        </w:rPr>
        <w:t>oupling loss studies</w:t>
      </w:r>
      <w:bookmarkEnd w:id="12"/>
      <w:bookmarkEnd w:id="13"/>
    </w:p>
    <w:p w14:paraId="1F79C5DB" w14:textId="77777777" w:rsidR="0025235D" w:rsidRPr="002D68EF" w:rsidRDefault="0025235D" w:rsidP="002D68EF">
      <w:pPr>
        <w:pStyle w:val="ECCParagraph"/>
      </w:pPr>
      <w:r w:rsidRPr="002D68EF">
        <w:t>Some studies demonstrated that VLP with OOB emission levels at both -37 dBm/MHz and -45 dBm/MHz can lead, for some scenarios, to degradation of performance of a single CBTC radio link. The risk of interference is shown to be increased by relaxing the OOB emissions from -45 dBm/MHz to -37 dBm/</w:t>
      </w:r>
      <w:proofErr w:type="spellStart"/>
      <w:r w:rsidRPr="002D68EF">
        <w:t>MHz.</w:t>
      </w:r>
      <w:proofErr w:type="spellEnd"/>
    </w:p>
    <w:p w14:paraId="1DA816DC" w14:textId="77777777" w:rsidR="0025235D" w:rsidRPr="002D68EF" w:rsidRDefault="0025235D" w:rsidP="002D68EF">
      <w:pPr>
        <w:pStyle w:val="ECCParagraph"/>
      </w:pPr>
      <w:r w:rsidRPr="002D68EF">
        <w:lastRenderedPageBreak/>
        <w:t>Some other studies demonstrated that with both OOB emission levels there is no degradation of performance of a single CBTC radio link, except for one studied metro type (MP14), lacking a margin of less than 1 dB due to its lower measured coupling loss</w:t>
      </w:r>
      <w:r w:rsidRPr="002D68EF">
        <w:rPr>
          <w:rStyle w:val="FootnoteReference"/>
        </w:rPr>
        <w:footnoteReference w:id="4"/>
      </w:r>
      <w:r w:rsidRPr="002D68EF">
        <w:t xml:space="preserve">. </w:t>
      </w:r>
    </w:p>
    <w:p w14:paraId="5481C785" w14:textId="77777777" w:rsidR="0025235D" w:rsidRPr="002D68EF" w:rsidRDefault="0025235D" w:rsidP="002D68EF">
      <w:pPr>
        <w:pStyle w:val="ECCParagraph"/>
      </w:pPr>
      <w:r w:rsidRPr="002D68EF">
        <w:t>The different results mainly come from the variation in the assumptions used for the noise floor, the minimum CBTC signal level, the modulation and the body loss. It was also observed that the coupling loss between the passenger cabin and the CBTC TU can vary significantly between trains. Therefore, the variation in the coupling loss has a significant impact on the coexistence between VLP WAS/RLAN and CBTC.</w:t>
      </w:r>
    </w:p>
    <w:p w14:paraId="11D00BBE" w14:textId="77777777" w:rsidR="0025235D" w:rsidRPr="002D68EF" w:rsidRDefault="0025235D" w:rsidP="0025235D">
      <w:pPr>
        <w:pStyle w:val="Heading2"/>
        <w:rPr>
          <w:lang w:val="en-GB"/>
        </w:rPr>
      </w:pPr>
      <w:bookmarkStart w:id="14" w:name="_Toc167445402"/>
      <w:bookmarkStart w:id="15" w:name="_Toc181792457"/>
      <w:r w:rsidRPr="002D68EF">
        <w:rPr>
          <w:lang w:val="en-GB"/>
        </w:rPr>
        <w:t>Results of statistical studies</w:t>
      </w:r>
      <w:bookmarkEnd w:id="14"/>
      <w:bookmarkEnd w:id="15"/>
    </w:p>
    <w:p w14:paraId="755F2401" w14:textId="77777777" w:rsidR="0025235D" w:rsidRPr="002D68EF" w:rsidRDefault="0025235D" w:rsidP="002D68EF">
      <w:pPr>
        <w:pStyle w:val="ECCParagraph"/>
      </w:pPr>
      <w:r w:rsidRPr="002D68EF">
        <w:t>Noting that an emergency brake is automatically triggered if a train is not able to receive and successfully demodulate the movement authority message for a period of typically 2.5 s, statistical studies were conducted.</w:t>
      </w:r>
    </w:p>
    <w:p w14:paraId="5DF52C1A" w14:textId="77777777" w:rsidR="0025235D" w:rsidRPr="002D68EF" w:rsidRDefault="0025235D" w:rsidP="002D68EF">
      <w:pPr>
        <w:pStyle w:val="ECCParagraph"/>
      </w:pPr>
      <w:r w:rsidRPr="002D68EF">
        <w:t>A first statistical analysis further analysed the MP14 case and showed that the likelihood of interference is low.</w:t>
      </w:r>
    </w:p>
    <w:p w14:paraId="21A9D776" w14:textId="77777777" w:rsidR="0025235D" w:rsidRPr="002D68EF" w:rsidRDefault="0025235D" w:rsidP="002D68EF">
      <w:pPr>
        <w:pStyle w:val="ECCParagraph"/>
      </w:pPr>
      <w:r w:rsidRPr="002D68EF">
        <w:t>A second statistical analysis on the impact from a VLP WAS/RLAN on platform to a CBTC TU showed that the risk of single link interference is increased from 2.5% to 43% of trains entering a platform when relaxing OOB emissions from -45 dBm/MHz to -37 dBm/MHz, and could be mitigated by transmit power control. It is expected some interference would affect the useful link of a TU, therefore the CBTC system would be affected, although still able to cope in most cases (nominal mode). The system would become more exposed in case of double failures, and in those very rare but critical events, there could be instances of partial or total loss of CBTC communication. A sensitivity analysis showed that with a minimum CBTC signal level of -77 dBm/MHz over the platforms there is no interference with the OOB emissions of -37 dBm/</w:t>
      </w:r>
      <w:proofErr w:type="spellStart"/>
      <w:r w:rsidRPr="002D68EF">
        <w:t>MHz.</w:t>
      </w:r>
      <w:proofErr w:type="spellEnd"/>
      <w:r w:rsidRPr="002D68EF">
        <w:t xml:space="preserve"> </w:t>
      </w:r>
    </w:p>
    <w:p w14:paraId="0BBB8092" w14:textId="77777777" w:rsidR="0025235D" w:rsidRPr="002D68EF" w:rsidRDefault="0025235D" w:rsidP="002D68EF">
      <w:pPr>
        <w:pStyle w:val="ECCParagraph"/>
      </w:pPr>
      <w:r w:rsidRPr="002D68EF">
        <w:t>A third statistical analysis on the impact from a VLP WAS/RLAN onboard to a CBTC TU showed that the number of interference events per 24 hours (lasting more than 1 second) is low for OOB emissions at -45 dBm/MHz, but substantially increased with OOB emissions relaxed to -37 dBm/MHz (70-fold increase). The study also showed that VLP with OOB emissions at -37 dBm/MHz are unlikely to produce harmful interference to CBTC under the following conditions:</w:t>
      </w:r>
    </w:p>
    <w:p w14:paraId="33400515" w14:textId="77777777" w:rsidR="0025235D" w:rsidRPr="002D68EF" w:rsidRDefault="0025235D" w:rsidP="0025235D">
      <w:pPr>
        <w:pStyle w:val="ECCBulletsLv1"/>
        <w:ind w:left="340" w:hanging="340"/>
      </w:pPr>
      <w:r w:rsidRPr="002D68EF">
        <w:t>A VLP would select lower channels below 6105 MHz only if the spectrum access mechanism has failed with the upper channels. When channels below 6105 MHz are used, the channel selection would be reassessed approximately every 100 seconds, for example;</w:t>
      </w:r>
    </w:p>
    <w:p w14:paraId="3A0FB844" w14:textId="77777777" w:rsidR="0025235D" w:rsidRPr="002D68EF" w:rsidRDefault="0025235D" w:rsidP="002D68EF">
      <w:pPr>
        <w:pStyle w:val="ECCBulletsLv1"/>
        <w:spacing w:after="240"/>
        <w:ind w:left="340" w:hanging="340"/>
      </w:pPr>
      <w:r w:rsidRPr="002D68EF">
        <w:t>Transmit Power Control (TPC) would be able to reduce the total power from VLP maximum transmit power P</w:t>
      </w:r>
      <w:r w:rsidRPr="002D68EF">
        <w:rPr>
          <w:rStyle w:val="ECCHLsubscript"/>
        </w:rPr>
        <w:t>max</w:t>
      </w:r>
      <w:r w:rsidRPr="002D68EF">
        <w:t xml:space="preserve"> down to at least P</w:t>
      </w:r>
      <w:r w:rsidRPr="002D68EF">
        <w:rPr>
          <w:rStyle w:val="ECCHLsubscript"/>
        </w:rPr>
        <w:t>max</w:t>
      </w:r>
      <w:r w:rsidRPr="002D68EF">
        <w:t xml:space="preserve"> – 6 </w:t>
      </w:r>
      <w:proofErr w:type="spellStart"/>
      <w:r w:rsidRPr="002D68EF">
        <w:t>dB.</w:t>
      </w:r>
      <w:proofErr w:type="spellEnd"/>
    </w:p>
    <w:p w14:paraId="081CE70B" w14:textId="0AFE72D5" w:rsidR="0025235D" w:rsidRPr="002D68EF" w:rsidRDefault="0025235D" w:rsidP="002D68EF">
      <w:pPr>
        <w:pStyle w:val="ECCParagraph"/>
      </w:pPr>
      <w:r w:rsidRPr="002D68EF">
        <w:t>Some possible mitigation techniques on both VLP WAS/RLAN and CBTC and their possible implications are described in section 8.</w:t>
      </w:r>
    </w:p>
    <w:p w14:paraId="57D83868" w14:textId="365B168D" w:rsidR="0025235D" w:rsidRPr="002D68EF" w:rsidRDefault="0025235D" w:rsidP="002D68EF">
      <w:pPr>
        <w:pStyle w:val="ECCParagraph"/>
      </w:pPr>
      <w:r w:rsidRPr="002D68EF">
        <w:t>It has to be noted that the one CBTC receiver with 10 MHz bandwidth measured (Annex 5</w:t>
      </w:r>
      <w:r>
        <w:fldChar w:fldCharType="begin"/>
      </w:r>
      <w:r>
        <w:instrText xml:space="preserve"> REF _Ref155727620 \n \h  \* MERGEFORMAT </w:instrText>
      </w:r>
      <w:r>
        <w:fldChar w:fldCharType="separate"/>
      </w:r>
      <w:r w:rsidR="00BC2587">
        <w:fldChar w:fldCharType="end"/>
      </w:r>
      <w:r w:rsidRPr="002D68EF">
        <w:t xml:space="preserve">) responds heterogeneously to changes of OOB emission levels and WAS/RLAN bandwidths. The laboratory measurements did not highlight a CBTC receiver selectivity issue. </w:t>
      </w:r>
      <w:r w:rsidRPr="002D68EF" w:rsidDel="00335099">
        <w:t>The measurements of characteristics of this receiver were conducted specifically for the purpose of this study and are not meant to be used or referenced outside the scope of this Report.</w:t>
      </w:r>
      <w:r w:rsidRPr="002D68EF">
        <w:t>”</w:t>
      </w:r>
    </w:p>
    <w:p w14:paraId="76E36E5A" w14:textId="6D48DBC4" w:rsidR="008337B2" w:rsidRPr="002D68EF" w:rsidRDefault="008337B2" w:rsidP="005F0EAA">
      <w:pPr>
        <w:pStyle w:val="ECCBulletsLv1"/>
        <w:numPr>
          <w:ilvl w:val="0"/>
          <w:numId w:val="0"/>
        </w:numPr>
        <w:spacing w:before="240" w:after="60"/>
      </w:pPr>
    </w:p>
    <w:p w14:paraId="6281E299" w14:textId="59564641" w:rsidR="001867F5" w:rsidRPr="002D68EF" w:rsidRDefault="005F0C5D" w:rsidP="005555B6">
      <w:pPr>
        <w:pStyle w:val="Heading1"/>
      </w:pPr>
      <w:bookmarkStart w:id="16" w:name="_Toc158826775"/>
      <w:bookmarkStart w:id="17" w:name="_Toc158826776"/>
      <w:bookmarkStart w:id="18" w:name="_Toc158826777"/>
      <w:bookmarkStart w:id="19" w:name="_Toc158826778"/>
      <w:bookmarkStart w:id="20" w:name="_Toc158826779"/>
      <w:bookmarkStart w:id="21" w:name="_Toc158826780"/>
      <w:bookmarkStart w:id="22" w:name="_Toc158826781"/>
      <w:bookmarkStart w:id="23" w:name="_Toc158826782"/>
      <w:bookmarkStart w:id="24" w:name="_Toc158826783"/>
      <w:bookmarkStart w:id="25" w:name="_Toc158826784"/>
      <w:bookmarkStart w:id="26" w:name="_Toc158826785"/>
      <w:bookmarkStart w:id="27" w:name="_Toc158826786"/>
      <w:bookmarkStart w:id="28" w:name="_Toc158826787"/>
      <w:bookmarkStart w:id="29" w:name="_Toc158826788"/>
      <w:bookmarkStart w:id="30" w:name="_Toc158826789"/>
      <w:bookmarkStart w:id="31" w:name="_Toc158826790"/>
      <w:bookmarkStart w:id="32" w:name="_Toc158826791"/>
      <w:bookmarkStart w:id="33" w:name="_Toc158826792"/>
      <w:bookmarkStart w:id="34" w:name="_Toc158826793"/>
      <w:bookmarkStart w:id="35" w:name="_Toc158826794"/>
      <w:bookmarkStart w:id="36" w:name="_Toc158826795"/>
      <w:bookmarkStart w:id="37" w:name="_Toc158826796"/>
      <w:bookmarkStart w:id="38" w:name="_Toc158671260"/>
      <w:bookmarkStart w:id="39" w:name="_Toc158826797"/>
      <w:bookmarkStart w:id="40" w:name="_Toc158671261"/>
      <w:bookmarkStart w:id="41" w:name="_Toc158826798"/>
      <w:bookmarkStart w:id="42" w:name="_Toc158671262"/>
      <w:bookmarkStart w:id="43" w:name="_Toc158826799"/>
      <w:bookmarkStart w:id="44" w:name="_Toc158671263"/>
      <w:bookmarkStart w:id="45" w:name="_Toc158826800"/>
      <w:bookmarkStart w:id="46" w:name="_Toc158671264"/>
      <w:bookmarkStart w:id="47" w:name="_Toc158826801"/>
      <w:bookmarkStart w:id="48" w:name="_Toc158671265"/>
      <w:bookmarkStart w:id="49" w:name="_Toc158826802"/>
      <w:bookmarkStart w:id="50" w:name="_Toc158671266"/>
      <w:bookmarkStart w:id="51" w:name="_Toc158826803"/>
      <w:bookmarkStart w:id="52" w:name="_Toc158671267"/>
      <w:bookmarkStart w:id="53" w:name="_Toc158826804"/>
      <w:bookmarkStart w:id="54" w:name="_Toc158671268"/>
      <w:bookmarkStart w:id="55" w:name="_Toc158826805"/>
      <w:bookmarkStart w:id="56" w:name="_Toc158671269"/>
      <w:bookmarkStart w:id="57" w:name="_Toc158826806"/>
      <w:bookmarkStart w:id="58" w:name="_Toc158671270"/>
      <w:bookmarkStart w:id="59" w:name="_Toc158826807"/>
      <w:bookmarkStart w:id="60" w:name="_Toc158671271"/>
      <w:bookmarkStart w:id="61" w:name="_Toc158826808"/>
      <w:bookmarkStart w:id="62" w:name="_Toc158671272"/>
      <w:bookmarkStart w:id="63" w:name="_Toc158826809"/>
      <w:bookmarkStart w:id="64" w:name="_Toc158671273"/>
      <w:bookmarkStart w:id="65" w:name="_Toc158826810"/>
      <w:bookmarkStart w:id="66" w:name="_Toc158671274"/>
      <w:bookmarkStart w:id="67" w:name="_Toc158826811"/>
      <w:bookmarkStart w:id="68" w:name="_Toc158671275"/>
      <w:bookmarkStart w:id="69" w:name="_Toc158826812"/>
      <w:bookmarkStart w:id="70" w:name="_Toc158671276"/>
      <w:bookmarkStart w:id="71" w:name="_Toc158826813"/>
      <w:bookmarkStart w:id="72" w:name="_Toc158671277"/>
      <w:bookmarkStart w:id="73" w:name="_Toc158826814"/>
      <w:bookmarkStart w:id="74" w:name="_Toc158671278"/>
      <w:bookmarkStart w:id="75" w:name="_Toc158826815"/>
      <w:bookmarkStart w:id="76" w:name="_Toc158671279"/>
      <w:bookmarkStart w:id="77" w:name="_Toc158826816"/>
      <w:bookmarkStart w:id="78" w:name="_Toc158671280"/>
      <w:bookmarkStart w:id="79" w:name="_Toc158826817"/>
      <w:bookmarkStart w:id="80" w:name="_Toc158671281"/>
      <w:bookmarkStart w:id="81" w:name="_Toc158826818"/>
      <w:bookmarkStart w:id="82" w:name="_Toc158671282"/>
      <w:bookmarkStart w:id="83" w:name="_Toc158826819"/>
      <w:bookmarkStart w:id="84" w:name="_Toc158671283"/>
      <w:bookmarkStart w:id="85" w:name="_Toc158826820"/>
      <w:bookmarkStart w:id="86" w:name="_Toc158671284"/>
      <w:bookmarkStart w:id="87" w:name="_Toc158826821"/>
      <w:bookmarkStart w:id="88" w:name="_Toc158671285"/>
      <w:bookmarkStart w:id="89" w:name="_Toc158826822"/>
      <w:bookmarkStart w:id="90" w:name="_Toc158671286"/>
      <w:bookmarkStart w:id="91" w:name="_Toc158826823"/>
      <w:bookmarkStart w:id="92" w:name="_Toc158671287"/>
      <w:bookmarkStart w:id="93" w:name="_Toc158826824"/>
      <w:bookmarkStart w:id="94" w:name="_Toc158671288"/>
      <w:bookmarkStart w:id="95" w:name="_Toc158826825"/>
      <w:bookmarkStart w:id="96" w:name="_Toc158671289"/>
      <w:bookmarkStart w:id="97" w:name="_Toc158826826"/>
      <w:bookmarkStart w:id="98" w:name="_Toc158671290"/>
      <w:bookmarkStart w:id="99" w:name="_Toc158826827"/>
      <w:bookmarkStart w:id="100" w:name="_Toc158671291"/>
      <w:bookmarkStart w:id="101" w:name="_Toc158826828"/>
      <w:bookmarkStart w:id="102" w:name="_Ref157977443"/>
      <w:bookmarkStart w:id="103" w:name="_Toc18179245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2D68EF">
        <w:lastRenderedPageBreak/>
        <w:t>Recommended regulatory framework</w:t>
      </w:r>
      <w:bookmarkEnd w:id="102"/>
      <w:bookmarkEnd w:id="103"/>
      <w:r w:rsidRPr="002D68EF">
        <w:t xml:space="preserve"> </w:t>
      </w:r>
    </w:p>
    <w:p w14:paraId="43F9C5A4" w14:textId="66946C8D" w:rsidR="00035AFE" w:rsidRPr="002D68EF" w:rsidRDefault="00035AFE" w:rsidP="00035AFE">
      <w:pPr>
        <w:pStyle w:val="ECCParagraph"/>
      </w:pPr>
      <w:bookmarkStart w:id="104" w:name="_Hlk157761376"/>
      <w:r w:rsidRPr="002D68EF">
        <w:t>In order to take into account the results of the different studies, it is recommended to update and adopt the regulatory framework in accordance to the revised ECC Decision (20)01 as follows</w:t>
      </w:r>
      <w:r w:rsidR="003B52BE">
        <w:t>.</w:t>
      </w:r>
      <w:r>
        <w:fldChar w:fldCharType="begin"/>
      </w:r>
      <w:r>
        <w:instrText xml:space="preserve"> REF _Ref157977238 \h </w:instrText>
      </w:r>
      <w:r>
        <w:fldChar w:fldCharType="separate"/>
      </w:r>
      <w:r w:rsidR="00BC2587">
        <w:fldChar w:fldCharType="end"/>
      </w:r>
      <w:r w:rsidRPr="002D68EF">
        <w:t xml:space="preserve"> </w:t>
      </w:r>
      <w:r w:rsidR="003B52BE">
        <w:t>CEPT concludes that these proposed amendments, which are a variation of some of the results of the technical studies, ensure the protection of incumbent users.</w:t>
      </w:r>
    </w:p>
    <w:p w14:paraId="3F0D4184" w14:textId="20129D3C" w:rsidR="00F978D0" w:rsidRPr="00C107E1" w:rsidRDefault="00F978D0" w:rsidP="009C5535">
      <w:pPr>
        <w:pStyle w:val="ECCParagraph"/>
      </w:pPr>
      <w:r w:rsidRPr="00C107E1">
        <w:t>Add</w:t>
      </w:r>
      <w:r w:rsidR="001F60D3" w:rsidRPr="00C107E1">
        <w:t xml:space="preserve"> a new recital</w:t>
      </w:r>
      <w:r w:rsidR="003C1FD5" w:rsidRPr="00C107E1">
        <w:t>:</w:t>
      </w:r>
    </w:p>
    <w:p w14:paraId="5DE79689" w14:textId="06BCA0FD" w:rsidR="00AB0D5E" w:rsidRPr="00C107E1" w:rsidRDefault="001F60D3" w:rsidP="001F60D3">
      <w:pPr>
        <w:pStyle w:val="ECCParagraph"/>
        <w:ind w:left="357"/>
      </w:pPr>
      <w:r w:rsidRPr="00C107E1">
        <w:t>“</w:t>
      </w:r>
      <w:r w:rsidR="003C1FD5" w:rsidRPr="00C107E1">
        <w:t>that VLP devices using the frequency band below 6105 MHz use a Transmit Power Control (TPC) mechanism</w:t>
      </w:r>
      <w:r w:rsidR="00E125D1" w:rsidRPr="00C107E1">
        <w:t xml:space="preserve"> or adhere to a maximum mean </w:t>
      </w:r>
      <w:proofErr w:type="spellStart"/>
      <w:r w:rsidR="00E125D1" w:rsidRPr="00D24CFC">
        <w:rPr>
          <w:i/>
          <w:iCs/>
        </w:rPr>
        <w:t>e.i.r.p</w:t>
      </w:r>
      <w:proofErr w:type="spellEnd"/>
      <w:r w:rsidR="00E125D1" w:rsidRPr="00D24CFC">
        <w:rPr>
          <w:i/>
          <w:iCs/>
        </w:rPr>
        <w:t>.</w:t>
      </w:r>
      <w:r w:rsidR="00E125D1" w:rsidRPr="00C107E1">
        <w:t xml:space="preserve"> density for out-of-band emissions of -45 dBm/MHz below 5935 MHz</w:t>
      </w:r>
      <w:r w:rsidR="003C1FD5" w:rsidRPr="00C107E1">
        <w:t>;</w:t>
      </w:r>
      <w:r w:rsidRPr="00C107E1">
        <w:t>”</w:t>
      </w:r>
    </w:p>
    <w:p w14:paraId="7ECFDA3C" w14:textId="6B5BD627" w:rsidR="00AF1318" w:rsidRPr="00C107E1" w:rsidRDefault="00F27412" w:rsidP="00AF1318">
      <w:pPr>
        <w:pStyle w:val="ECCParagraph"/>
      </w:pPr>
      <w:r w:rsidRPr="00C107E1">
        <w:t>Update the t</w:t>
      </w:r>
      <w:r w:rsidR="00600EDC" w:rsidRPr="00C107E1">
        <w:t>echnical Annex:</w:t>
      </w:r>
    </w:p>
    <w:p w14:paraId="57C95CCB" w14:textId="64A31E3D" w:rsidR="00134CA6" w:rsidRPr="00874084" w:rsidRDefault="00134CA6" w:rsidP="00134CA6">
      <w:pPr>
        <w:pStyle w:val="Caption"/>
        <w:rPr>
          <w:b w:val="0"/>
          <w:bCs w:val="0"/>
          <w:i/>
          <w:iCs/>
          <w:color w:val="D2232B"/>
          <w:lang w:val="en-GB"/>
        </w:rPr>
      </w:pPr>
      <w:r w:rsidRPr="002D68EF">
        <w:rPr>
          <w:lang w:val="en-GB"/>
        </w:rPr>
        <w:t xml:space="preserve">Table </w:t>
      </w:r>
      <w:r w:rsidRPr="002D68EF">
        <w:rPr>
          <w:lang w:val="en-GB"/>
        </w:rPr>
        <w:fldChar w:fldCharType="begin"/>
      </w:r>
      <w:r w:rsidRPr="002D68EF">
        <w:rPr>
          <w:lang w:val="en-GB"/>
        </w:rPr>
        <w:instrText xml:space="preserve"> SEQ Table \* ARABIC </w:instrText>
      </w:r>
      <w:r w:rsidRPr="002D68EF">
        <w:rPr>
          <w:lang w:val="en-GB"/>
        </w:rPr>
        <w:fldChar w:fldCharType="separate"/>
      </w:r>
      <w:r w:rsidR="00C02798">
        <w:rPr>
          <w:noProof/>
          <w:lang w:val="en-GB"/>
        </w:rPr>
        <w:t>1</w:t>
      </w:r>
      <w:r w:rsidRPr="002D68EF">
        <w:rPr>
          <w:lang w:val="en-GB"/>
        </w:rPr>
        <w:fldChar w:fldCharType="end"/>
      </w:r>
      <w:r w:rsidRPr="002D68EF">
        <w:rPr>
          <w:lang w:val="en-GB"/>
        </w:rPr>
        <w:t xml:space="preserve">: </w:t>
      </w:r>
      <w:r w:rsidRPr="003B52BE">
        <w:rPr>
          <w:lang w:val="en-GB"/>
        </w:rPr>
        <w:t>Update to the regulatory framework for</w:t>
      </w:r>
      <w:r>
        <w:rPr>
          <w:lang w:val="en-GB"/>
        </w:rPr>
        <w:t xml:space="preserve"> </w:t>
      </w:r>
      <w:r w:rsidRPr="00D465C1">
        <w:rPr>
          <w:color w:val="D2232B"/>
          <w:lang w:val="en-GB"/>
        </w:rPr>
        <w:t>Low Power Indoor (LPI) WAS/RLAN devices</w:t>
      </w:r>
    </w:p>
    <w:tbl>
      <w:tblPr>
        <w:tblStyle w:val="ECCTable-redheader"/>
        <w:tblW w:w="0" w:type="auto"/>
        <w:tblInd w:w="0" w:type="dxa"/>
        <w:tblLook w:val="04A0" w:firstRow="1" w:lastRow="0" w:firstColumn="1" w:lastColumn="0" w:noHBand="0" w:noVBand="1"/>
      </w:tblPr>
      <w:tblGrid>
        <w:gridCol w:w="4106"/>
        <w:gridCol w:w="5523"/>
      </w:tblGrid>
      <w:tr w:rsidR="00AA1272" w:rsidRPr="00D465C1" w14:paraId="034B5014" w14:textId="77777777" w:rsidTr="005958B4">
        <w:trPr>
          <w:cnfStyle w:val="100000000000" w:firstRow="1" w:lastRow="0" w:firstColumn="0" w:lastColumn="0" w:oddVBand="0" w:evenVBand="0" w:oddHBand="0" w:evenHBand="0" w:firstRowFirstColumn="0" w:firstRowLastColumn="0" w:lastRowFirstColumn="0" w:lastRowLastColumn="0"/>
        </w:trPr>
        <w:tc>
          <w:tcPr>
            <w:tcW w:w="4106" w:type="dxa"/>
            <w:hideMark/>
          </w:tcPr>
          <w:p w14:paraId="616D06D1" w14:textId="77777777" w:rsidR="00AA1272" w:rsidRPr="00D465C1" w:rsidRDefault="00AA1272" w:rsidP="005958B4">
            <w:pPr>
              <w:pStyle w:val="ECCParagraph"/>
              <w:spacing w:after="120"/>
              <w:jc w:val="center"/>
            </w:pPr>
            <w:r w:rsidRPr="00D465C1">
              <w:t>Parameter</w:t>
            </w:r>
          </w:p>
        </w:tc>
        <w:tc>
          <w:tcPr>
            <w:tcW w:w="5523" w:type="dxa"/>
            <w:hideMark/>
          </w:tcPr>
          <w:p w14:paraId="2EAB78F0" w14:textId="77777777" w:rsidR="00AA1272" w:rsidRPr="00D465C1" w:rsidRDefault="00AA1272" w:rsidP="005958B4">
            <w:pPr>
              <w:pStyle w:val="ECCParagraph"/>
              <w:spacing w:after="120"/>
              <w:jc w:val="center"/>
            </w:pPr>
            <w:r w:rsidRPr="00D465C1">
              <w:t>Technical conditions</w:t>
            </w:r>
          </w:p>
        </w:tc>
      </w:tr>
      <w:tr w:rsidR="00AA1272" w:rsidRPr="00D465C1" w14:paraId="74C1B31D" w14:textId="77777777" w:rsidTr="005958B4">
        <w:tc>
          <w:tcPr>
            <w:tcW w:w="4106" w:type="dxa"/>
            <w:tcBorders>
              <w:top w:val="single" w:sz="4" w:space="0" w:color="D22A23"/>
              <w:left w:val="single" w:sz="4" w:space="0" w:color="D22A23"/>
              <w:bottom w:val="single" w:sz="4" w:space="0" w:color="D22A23"/>
              <w:right w:val="single" w:sz="4" w:space="0" w:color="D22A23"/>
            </w:tcBorders>
            <w:vAlign w:val="top"/>
            <w:hideMark/>
          </w:tcPr>
          <w:p w14:paraId="7B4BCE47" w14:textId="77777777" w:rsidR="00AA1272" w:rsidRPr="00D465C1" w:rsidRDefault="00AA1272" w:rsidP="005958B4">
            <w:pPr>
              <w:pStyle w:val="ECCParagraph"/>
              <w:spacing w:before="0" w:after="60"/>
              <w:jc w:val="left"/>
            </w:pPr>
            <w:r w:rsidRPr="00D465C1">
              <w:t>Permissible operation</w:t>
            </w:r>
          </w:p>
        </w:tc>
        <w:tc>
          <w:tcPr>
            <w:tcW w:w="5523" w:type="dxa"/>
            <w:tcBorders>
              <w:top w:val="single" w:sz="4" w:space="0" w:color="D22A23"/>
              <w:left w:val="single" w:sz="4" w:space="0" w:color="D22A23"/>
              <w:bottom w:val="single" w:sz="4" w:space="0" w:color="D22A23"/>
              <w:right w:val="single" w:sz="4" w:space="0" w:color="D22A23"/>
            </w:tcBorders>
            <w:vAlign w:val="top"/>
            <w:hideMark/>
          </w:tcPr>
          <w:p w14:paraId="263570C9" w14:textId="77777777" w:rsidR="00AA1272" w:rsidRPr="00D465C1" w:rsidRDefault="00AA1272" w:rsidP="005958B4">
            <w:pPr>
              <w:pStyle w:val="ECCParagraph"/>
              <w:spacing w:before="0" w:after="60"/>
              <w:jc w:val="left"/>
            </w:pPr>
            <w:r w:rsidRPr="00D465C1">
              <w:t>Restricted to indoor use only</w:t>
            </w:r>
          </w:p>
          <w:p w14:paraId="6B34844B" w14:textId="77777777" w:rsidR="00AA1272" w:rsidRPr="00D465C1" w:rsidRDefault="00AA1272" w:rsidP="005958B4">
            <w:pPr>
              <w:pStyle w:val="ECCParagraph"/>
              <w:spacing w:after="60"/>
              <w:jc w:val="left"/>
            </w:pPr>
            <w:r w:rsidRPr="00D465C1">
              <w:t xml:space="preserve">(including trains where metal coated windows (note </w:t>
            </w:r>
            <w:r>
              <w:t>1</w:t>
            </w:r>
            <w:r w:rsidRPr="00D465C1">
              <w:t>) are fitted and aircraft)</w:t>
            </w:r>
          </w:p>
          <w:p w14:paraId="58C410B4" w14:textId="77777777" w:rsidR="00AA1272" w:rsidRPr="00D465C1" w:rsidRDefault="00AA1272" w:rsidP="005958B4">
            <w:pPr>
              <w:pStyle w:val="ECCParagraph"/>
              <w:spacing w:before="0" w:after="60"/>
              <w:jc w:val="left"/>
            </w:pPr>
            <w:r w:rsidRPr="00D465C1">
              <w:t>Outdoor use (including in road vehicles) is not permitted.</w:t>
            </w:r>
          </w:p>
        </w:tc>
      </w:tr>
      <w:tr w:rsidR="00AA1272" w:rsidRPr="00D465C1" w14:paraId="41B67CE0" w14:textId="77777777" w:rsidTr="005958B4">
        <w:tc>
          <w:tcPr>
            <w:tcW w:w="4106" w:type="dxa"/>
            <w:tcBorders>
              <w:top w:val="single" w:sz="4" w:space="0" w:color="D22A23"/>
              <w:left w:val="single" w:sz="4" w:space="0" w:color="D22A23"/>
              <w:bottom w:val="single" w:sz="4" w:space="0" w:color="D22A23"/>
              <w:right w:val="single" w:sz="4" w:space="0" w:color="D22A23"/>
            </w:tcBorders>
            <w:hideMark/>
          </w:tcPr>
          <w:p w14:paraId="460144B0" w14:textId="77777777" w:rsidR="00AA1272" w:rsidRPr="00D465C1" w:rsidRDefault="00AA1272" w:rsidP="005958B4">
            <w:pPr>
              <w:pStyle w:val="ECCParagraph"/>
              <w:spacing w:before="0" w:after="60"/>
              <w:jc w:val="left"/>
            </w:pPr>
            <w:r w:rsidRPr="00D465C1">
              <w:t>Category of device</w:t>
            </w:r>
          </w:p>
        </w:tc>
        <w:tc>
          <w:tcPr>
            <w:tcW w:w="5523" w:type="dxa"/>
            <w:tcBorders>
              <w:top w:val="single" w:sz="4" w:space="0" w:color="D22A23"/>
              <w:left w:val="single" w:sz="4" w:space="0" w:color="D22A23"/>
              <w:bottom w:val="single" w:sz="4" w:space="0" w:color="D22A23"/>
              <w:right w:val="single" w:sz="4" w:space="0" w:color="D22A23"/>
            </w:tcBorders>
            <w:hideMark/>
          </w:tcPr>
          <w:p w14:paraId="39B4F62B" w14:textId="77777777" w:rsidR="00AA1272" w:rsidRPr="00D465C1" w:rsidRDefault="00AA1272" w:rsidP="005958B4">
            <w:pPr>
              <w:pStyle w:val="ECCParagraph"/>
              <w:spacing w:before="0" w:after="60"/>
              <w:jc w:val="left"/>
            </w:pPr>
            <w:r w:rsidRPr="00D465C1">
              <w:t>An LPI access point or bridge that is supplied power from a wired connection, has an integrated antenn</w:t>
            </w:r>
            <w:r w:rsidRPr="00C107E1">
              <w:t xml:space="preserve">a </w:t>
            </w:r>
            <w:ins w:id="105" w:author="FGVLP Chair" w:date="2024-11-06T10:08:00Z">
              <w:r w:rsidRPr="00C107E1">
                <w:t xml:space="preserve">(note 3) </w:t>
              </w:r>
            </w:ins>
            <w:r w:rsidRPr="00C107E1">
              <w:t>a</w:t>
            </w:r>
            <w:r w:rsidRPr="00D465C1">
              <w:t>nd is not battery powered.</w:t>
            </w:r>
          </w:p>
          <w:p w14:paraId="6E54AE7A" w14:textId="77777777" w:rsidR="00AA1272" w:rsidRPr="00D465C1" w:rsidRDefault="00AA1272" w:rsidP="005958B4">
            <w:pPr>
              <w:pStyle w:val="ECCParagraph"/>
              <w:spacing w:before="0" w:after="60"/>
              <w:jc w:val="left"/>
            </w:pPr>
            <w:r w:rsidRPr="00D465C1">
              <w:t>An LPI client device is a device that is connected to an LPI access point or another LPI client device and may or may not be battery powered.</w:t>
            </w:r>
          </w:p>
        </w:tc>
      </w:tr>
      <w:tr w:rsidR="00AA1272" w:rsidRPr="00D465C1" w14:paraId="67BFE9A5" w14:textId="77777777" w:rsidTr="005958B4">
        <w:tc>
          <w:tcPr>
            <w:tcW w:w="4106" w:type="dxa"/>
            <w:tcBorders>
              <w:top w:val="single" w:sz="4" w:space="0" w:color="D22A23"/>
              <w:left w:val="single" w:sz="4" w:space="0" w:color="D22A23"/>
              <w:bottom w:val="single" w:sz="4" w:space="0" w:color="D22A23"/>
              <w:right w:val="single" w:sz="4" w:space="0" w:color="D22A23"/>
            </w:tcBorders>
            <w:hideMark/>
          </w:tcPr>
          <w:p w14:paraId="10E16F46" w14:textId="77777777" w:rsidR="00AA1272" w:rsidRPr="00D465C1" w:rsidRDefault="00AA1272" w:rsidP="005958B4">
            <w:pPr>
              <w:pStyle w:val="ECCParagraph"/>
              <w:spacing w:before="0" w:after="60"/>
              <w:jc w:val="left"/>
            </w:pPr>
            <w:r w:rsidRPr="00D465C1">
              <w:t>Frequency band</w:t>
            </w:r>
          </w:p>
        </w:tc>
        <w:tc>
          <w:tcPr>
            <w:tcW w:w="5523" w:type="dxa"/>
            <w:tcBorders>
              <w:top w:val="single" w:sz="4" w:space="0" w:color="D22A23"/>
              <w:left w:val="single" w:sz="4" w:space="0" w:color="D22A23"/>
              <w:bottom w:val="single" w:sz="4" w:space="0" w:color="D22A23"/>
              <w:right w:val="single" w:sz="4" w:space="0" w:color="D22A23"/>
            </w:tcBorders>
            <w:hideMark/>
          </w:tcPr>
          <w:p w14:paraId="3376985D" w14:textId="77777777" w:rsidR="00AA1272" w:rsidRPr="00D465C1" w:rsidRDefault="00AA1272" w:rsidP="005958B4">
            <w:pPr>
              <w:pStyle w:val="ECCParagraph"/>
              <w:spacing w:before="0" w:after="60"/>
              <w:jc w:val="left"/>
            </w:pPr>
            <w:r w:rsidRPr="00D465C1">
              <w:t>5945-6425 MHz</w:t>
            </w:r>
          </w:p>
        </w:tc>
      </w:tr>
      <w:tr w:rsidR="00AA1272" w:rsidRPr="00D465C1" w14:paraId="15AE02D8" w14:textId="77777777" w:rsidTr="005958B4">
        <w:tc>
          <w:tcPr>
            <w:tcW w:w="4106" w:type="dxa"/>
            <w:tcBorders>
              <w:top w:val="single" w:sz="4" w:space="0" w:color="D22A23"/>
              <w:left w:val="single" w:sz="4" w:space="0" w:color="D22A23"/>
              <w:bottom w:val="single" w:sz="4" w:space="0" w:color="D22A23"/>
              <w:right w:val="single" w:sz="4" w:space="0" w:color="D22A23"/>
            </w:tcBorders>
            <w:hideMark/>
          </w:tcPr>
          <w:p w14:paraId="4873522E" w14:textId="77777777" w:rsidR="00AA1272" w:rsidRPr="00D465C1" w:rsidRDefault="00AA1272" w:rsidP="005958B4">
            <w:pPr>
              <w:pStyle w:val="ECCParagraph"/>
              <w:spacing w:before="0" w:after="60"/>
              <w:jc w:val="left"/>
            </w:pPr>
            <w:r w:rsidRPr="00D465C1">
              <w:t>Channel access and occupation rules</w:t>
            </w:r>
          </w:p>
        </w:tc>
        <w:tc>
          <w:tcPr>
            <w:tcW w:w="5523" w:type="dxa"/>
            <w:tcBorders>
              <w:top w:val="single" w:sz="4" w:space="0" w:color="D22A23"/>
              <w:left w:val="single" w:sz="4" w:space="0" w:color="D22A23"/>
              <w:bottom w:val="single" w:sz="4" w:space="0" w:color="D22A23"/>
              <w:right w:val="single" w:sz="4" w:space="0" w:color="D22A23"/>
            </w:tcBorders>
            <w:hideMark/>
          </w:tcPr>
          <w:p w14:paraId="0B24967D" w14:textId="77777777" w:rsidR="00AA1272" w:rsidRPr="00D465C1" w:rsidRDefault="00AA1272" w:rsidP="005958B4">
            <w:pPr>
              <w:pStyle w:val="ECCParagraph"/>
              <w:spacing w:before="0" w:after="60"/>
              <w:jc w:val="left"/>
            </w:pPr>
            <w:r w:rsidRPr="00D465C1">
              <w:t>An adequate spectrum sharing mechanism shall be implemented.</w:t>
            </w:r>
          </w:p>
        </w:tc>
      </w:tr>
      <w:tr w:rsidR="00AA1272" w:rsidRPr="00D465C1" w14:paraId="4D14FF72" w14:textId="77777777" w:rsidTr="005958B4">
        <w:tc>
          <w:tcPr>
            <w:tcW w:w="4106" w:type="dxa"/>
            <w:tcBorders>
              <w:top w:val="single" w:sz="4" w:space="0" w:color="D22A23"/>
              <w:left w:val="single" w:sz="4" w:space="0" w:color="D22A23"/>
              <w:bottom w:val="single" w:sz="4" w:space="0" w:color="D22A23"/>
              <w:right w:val="single" w:sz="4" w:space="0" w:color="D22A23"/>
            </w:tcBorders>
            <w:hideMark/>
          </w:tcPr>
          <w:p w14:paraId="4FAFCC3E" w14:textId="77777777" w:rsidR="00AA1272" w:rsidRPr="00D465C1" w:rsidRDefault="00AA1272" w:rsidP="005958B4">
            <w:pPr>
              <w:pStyle w:val="ECCParagraph"/>
              <w:spacing w:before="0" w:after="60"/>
              <w:jc w:val="left"/>
            </w:pPr>
            <w:r w:rsidRPr="00D465C1">
              <w:t xml:space="preserve">Maximum mean </w:t>
            </w:r>
            <w:proofErr w:type="spellStart"/>
            <w:r w:rsidRPr="00D24CFC">
              <w:rPr>
                <w:i/>
                <w:iCs/>
              </w:rPr>
              <w:t>e.i.r.p</w:t>
            </w:r>
            <w:proofErr w:type="spellEnd"/>
            <w:r w:rsidRPr="00D24CFC">
              <w:rPr>
                <w:i/>
                <w:iCs/>
              </w:rPr>
              <w:t>.</w:t>
            </w:r>
            <w:r w:rsidRPr="00D465C1">
              <w:t xml:space="preserve"> for in-band emissions (note </w:t>
            </w:r>
            <w:r>
              <w:t>2</w:t>
            </w:r>
            <w:r w:rsidRPr="00D465C1">
              <w:t>)</w:t>
            </w:r>
          </w:p>
        </w:tc>
        <w:tc>
          <w:tcPr>
            <w:tcW w:w="5523" w:type="dxa"/>
            <w:tcBorders>
              <w:top w:val="single" w:sz="4" w:space="0" w:color="D22A23"/>
              <w:left w:val="single" w:sz="4" w:space="0" w:color="D22A23"/>
              <w:bottom w:val="single" w:sz="4" w:space="0" w:color="D22A23"/>
              <w:right w:val="single" w:sz="4" w:space="0" w:color="D22A23"/>
            </w:tcBorders>
            <w:hideMark/>
          </w:tcPr>
          <w:p w14:paraId="263B5412" w14:textId="77777777" w:rsidR="00AA1272" w:rsidRPr="00D465C1" w:rsidRDefault="00AA1272" w:rsidP="005958B4">
            <w:pPr>
              <w:pStyle w:val="ECCParagraph"/>
              <w:spacing w:after="60"/>
              <w:jc w:val="left"/>
            </w:pPr>
            <w:r w:rsidRPr="00D465C1">
              <w:t>23 dBm</w:t>
            </w:r>
          </w:p>
        </w:tc>
      </w:tr>
      <w:tr w:rsidR="00AA1272" w:rsidRPr="00D465C1" w14:paraId="6EF687AB" w14:textId="77777777" w:rsidTr="005958B4">
        <w:tc>
          <w:tcPr>
            <w:tcW w:w="4106" w:type="dxa"/>
            <w:tcBorders>
              <w:top w:val="single" w:sz="4" w:space="0" w:color="D22A23"/>
              <w:left w:val="single" w:sz="4" w:space="0" w:color="D22A23"/>
              <w:bottom w:val="single" w:sz="4" w:space="0" w:color="D22A23"/>
              <w:right w:val="single" w:sz="4" w:space="0" w:color="D22A23"/>
            </w:tcBorders>
            <w:hideMark/>
          </w:tcPr>
          <w:p w14:paraId="39988823" w14:textId="77777777" w:rsidR="00AA1272" w:rsidRPr="00D465C1" w:rsidRDefault="00AA1272" w:rsidP="005958B4">
            <w:pPr>
              <w:pStyle w:val="ECCParagraph"/>
              <w:spacing w:before="0" w:after="60"/>
              <w:jc w:val="left"/>
            </w:pPr>
            <w:r w:rsidRPr="00D465C1">
              <w:t xml:space="preserve">Maximum mean </w:t>
            </w:r>
            <w:proofErr w:type="spellStart"/>
            <w:r w:rsidRPr="00D24CFC">
              <w:rPr>
                <w:i/>
                <w:iCs/>
              </w:rPr>
              <w:t>e.i.r.p</w:t>
            </w:r>
            <w:proofErr w:type="spellEnd"/>
            <w:r w:rsidRPr="00D24CFC">
              <w:rPr>
                <w:i/>
                <w:iCs/>
              </w:rPr>
              <w:t>.</w:t>
            </w:r>
            <w:r w:rsidRPr="00D465C1">
              <w:t xml:space="preserve"> density for in-band emissions</w:t>
            </w:r>
            <w:r w:rsidRPr="00D465C1">
              <w:rPr>
                <w:vertAlign w:val="superscript"/>
              </w:rPr>
              <w:t xml:space="preserve"> </w:t>
            </w:r>
            <w:r w:rsidRPr="00D465C1">
              <w:t xml:space="preserve">(note </w:t>
            </w:r>
            <w:r>
              <w:t>2</w:t>
            </w:r>
            <w:r w:rsidRPr="00D465C1">
              <w:t>)</w:t>
            </w:r>
          </w:p>
        </w:tc>
        <w:tc>
          <w:tcPr>
            <w:tcW w:w="5523" w:type="dxa"/>
            <w:tcBorders>
              <w:top w:val="single" w:sz="4" w:space="0" w:color="D22A23"/>
              <w:left w:val="single" w:sz="4" w:space="0" w:color="D22A23"/>
              <w:bottom w:val="single" w:sz="4" w:space="0" w:color="D22A23"/>
              <w:right w:val="single" w:sz="4" w:space="0" w:color="D22A23"/>
            </w:tcBorders>
            <w:hideMark/>
          </w:tcPr>
          <w:p w14:paraId="2BAB8ABF" w14:textId="77777777" w:rsidR="00AA1272" w:rsidRPr="00D465C1" w:rsidRDefault="00AA1272" w:rsidP="005958B4">
            <w:pPr>
              <w:pStyle w:val="ECCParagraph"/>
              <w:spacing w:before="0" w:after="60"/>
              <w:jc w:val="left"/>
            </w:pPr>
            <w:r w:rsidRPr="00D465C1">
              <w:t>10 dBm/MHz</w:t>
            </w:r>
          </w:p>
        </w:tc>
      </w:tr>
      <w:tr w:rsidR="00AA1272" w:rsidRPr="00D465C1" w14:paraId="7646AEAE" w14:textId="77777777" w:rsidTr="005958B4">
        <w:tc>
          <w:tcPr>
            <w:tcW w:w="4106" w:type="dxa"/>
            <w:tcBorders>
              <w:top w:val="single" w:sz="4" w:space="0" w:color="D22A23"/>
              <w:left w:val="single" w:sz="4" w:space="0" w:color="D22A23"/>
              <w:bottom w:val="single" w:sz="4" w:space="0" w:color="D22A23"/>
              <w:right w:val="single" w:sz="4" w:space="0" w:color="D22A23"/>
            </w:tcBorders>
            <w:hideMark/>
          </w:tcPr>
          <w:p w14:paraId="02BF9380" w14:textId="77777777" w:rsidR="00AA1272" w:rsidRPr="00D465C1" w:rsidRDefault="00AA1272" w:rsidP="005958B4">
            <w:pPr>
              <w:pStyle w:val="ECCParagraph"/>
              <w:spacing w:before="0" w:after="60"/>
              <w:jc w:val="left"/>
            </w:pPr>
            <w:r w:rsidRPr="00D465C1">
              <w:t xml:space="preserve">Maximum mean </w:t>
            </w:r>
            <w:proofErr w:type="spellStart"/>
            <w:r w:rsidRPr="00D24CFC">
              <w:rPr>
                <w:i/>
                <w:iCs/>
              </w:rPr>
              <w:t>e.i.r.p</w:t>
            </w:r>
            <w:proofErr w:type="spellEnd"/>
            <w:r w:rsidRPr="00D24CFC">
              <w:rPr>
                <w:i/>
                <w:iCs/>
              </w:rPr>
              <w:t>.</w:t>
            </w:r>
            <w:r w:rsidRPr="00D465C1">
              <w:t xml:space="preserve"> density for out-of-band emissions below 5935 MHz (note </w:t>
            </w:r>
            <w:r>
              <w:t>2</w:t>
            </w:r>
            <w:r w:rsidRPr="00D465C1">
              <w:t>)</w:t>
            </w:r>
          </w:p>
        </w:tc>
        <w:tc>
          <w:tcPr>
            <w:tcW w:w="5523" w:type="dxa"/>
            <w:tcBorders>
              <w:top w:val="single" w:sz="4" w:space="0" w:color="D22A23"/>
              <w:left w:val="single" w:sz="4" w:space="0" w:color="D22A23"/>
              <w:bottom w:val="single" w:sz="4" w:space="0" w:color="D22A23"/>
              <w:right w:val="single" w:sz="4" w:space="0" w:color="D22A23"/>
            </w:tcBorders>
            <w:hideMark/>
          </w:tcPr>
          <w:p w14:paraId="0A8A4A07" w14:textId="77777777" w:rsidR="00AA1272" w:rsidRPr="00D465C1" w:rsidRDefault="00AA1272" w:rsidP="005958B4">
            <w:pPr>
              <w:pStyle w:val="ECCParagraph"/>
              <w:spacing w:after="60"/>
              <w:jc w:val="left"/>
              <w:rPr>
                <w:highlight w:val="yellow"/>
              </w:rPr>
            </w:pPr>
            <w:r w:rsidRPr="008C79CC">
              <w:t>-22 dBm/MHz</w:t>
            </w:r>
          </w:p>
        </w:tc>
      </w:tr>
      <w:tr w:rsidR="00AA1272" w:rsidRPr="00D465C1" w14:paraId="0DC9D571" w14:textId="77777777" w:rsidTr="005958B4">
        <w:tc>
          <w:tcPr>
            <w:tcW w:w="9629" w:type="dxa"/>
            <w:gridSpan w:val="2"/>
            <w:tcBorders>
              <w:top w:val="single" w:sz="4" w:space="0" w:color="D22A23"/>
              <w:left w:val="single" w:sz="4" w:space="0" w:color="D22A23"/>
              <w:bottom w:val="single" w:sz="4" w:space="0" w:color="D22A23"/>
              <w:right w:val="single" w:sz="4" w:space="0" w:color="D22A23"/>
            </w:tcBorders>
          </w:tcPr>
          <w:p w14:paraId="10A84CA1" w14:textId="77777777" w:rsidR="00AA1272" w:rsidRPr="00D465C1" w:rsidRDefault="00AA1272" w:rsidP="00D24CFC">
            <w:pPr>
              <w:pStyle w:val="ECCTablenote"/>
              <w:spacing w:after="60"/>
            </w:pPr>
            <w:r w:rsidRPr="00D465C1">
              <w:t xml:space="preserve">Note </w:t>
            </w:r>
            <w:r>
              <w:t>1</w:t>
            </w:r>
            <w:r w:rsidRPr="00D465C1">
              <w:t>: Or similar structures made of material with comparable attenuation characteristics.</w:t>
            </w:r>
          </w:p>
          <w:p w14:paraId="239077C2" w14:textId="77777777" w:rsidR="00AA1272" w:rsidRDefault="00AA1272" w:rsidP="00D24CFC">
            <w:pPr>
              <w:pStyle w:val="ECCTablenote"/>
              <w:spacing w:after="60"/>
              <w:rPr>
                <w:ins w:id="106" w:author="FGVLP Chair" w:date="2024-11-06T10:08:00Z"/>
              </w:rPr>
            </w:pPr>
            <w:r w:rsidRPr="00D465C1">
              <w:t xml:space="preserve">Note </w:t>
            </w:r>
            <w:r>
              <w:t>2</w:t>
            </w:r>
            <w:r w:rsidRPr="00D465C1">
              <w:t xml:space="preserve">: The "mean </w:t>
            </w:r>
            <w:proofErr w:type="spellStart"/>
            <w:r w:rsidRPr="00D24CFC">
              <w:rPr>
                <w:i/>
                <w:iCs/>
              </w:rPr>
              <w:t>e.i.r.p</w:t>
            </w:r>
            <w:proofErr w:type="spellEnd"/>
            <w:r w:rsidRPr="00D24CFC">
              <w:rPr>
                <w:i/>
                <w:iCs/>
              </w:rPr>
              <w:t>.</w:t>
            </w:r>
            <w:r w:rsidRPr="00D465C1">
              <w:t xml:space="preserve">" refers to the </w:t>
            </w:r>
            <w:proofErr w:type="spellStart"/>
            <w:r w:rsidRPr="00D24CFC">
              <w:rPr>
                <w:i/>
                <w:iCs/>
              </w:rPr>
              <w:t>e.i.r.p</w:t>
            </w:r>
            <w:proofErr w:type="spellEnd"/>
            <w:r w:rsidRPr="00D24CFC">
              <w:rPr>
                <w:i/>
                <w:iCs/>
              </w:rPr>
              <w:t>.</w:t>
            </w:r>
            <w:r w:rsidRPr="00D465C1">
              <w:t xml:space="preserve"> during the transmission burst, which corresponds to the highest power, if power control is implemented.</w:t>
            </w:r>
          </w:p>
          <w:p w14:paraId="784F1AF3" w14:textId="77777777" w:rsidR="00AA1272" w:rsidRPr="003E042D" w:rsidRDefault="00AA1272" w:rsidP="00D24CFC">
            <w:pPr>
              <w:pStyle w:val="ECCTablenote"/>
              <w:spacing w:after="60"/>
            </w:pPr>
            <w:ins w:id="107" w:author="FGVLP Chair" w:date="2024-11-06T10:09:00Z">
              <w:r w:rsidRPr="00C107E1">
                <w:t>Note 3: Or a distributed antenna system installed inside a train or an aircraft.</w:t>
              </w:r>
            </w:ins>
          </w:p>
        </w:tc>
      </w:tr>
    </w:tbl>
    <w:p w14:paraId="39A8F63C" w14:textId="5E10A16A" w:rsidR="00F978D0" w:rsidRPr="002D68EF" w:rsidRDefault="00F978D0" w:rsidP="009C5535">
      <w:pPr>
        <w:pStyle w:val="ECCParagraph"/>
      </w:pPr>
      <w:r>
        <w:t xml:space="preserve"> </w:t>
      </w:r>
    </w:p>
    <w:p w14:paraId="79346841" w14:textId="77777777" w:rsidR="0009609D" w:rsidRDefault="0009609D">
      <w:pPr>
        <w:rPr>
          <w:b/>
          <w:bCs/>
          <w:color w:val="D2232A"/>
          <w:szCs w:val="20"/>
          <w:lang w:val="en-GB"/>
        </w:rPr>
      </w:pPr>
      <w:bookmarkStart w:id="108" w:name="_Ref164243254"/>
      <w:r>
        <w:rPr>
          <w:lang w:val="en-GB"/>
        </w:rPr>
        <w:br w:type="page"/>
      </w:r>
    </w:p>
    <w:p w14:paraId="124B2187" w14:textId="6313425B" w:rsidR="00E91A13" w:rsidRPr="002D68EF" w:rsidRDefault="00E91A13" w:rsidP="00E91A13">
      <w:pPr>
        <w:pStyle w:val="Caption"/>
        <w:keepNext/>
        <w:widowControl w:val="0"/>
        <w:contextualSpacing w:val="0"/>
        <w:rPr>
          <w:lang w:val="en-GB"/>
        </w:rPr>
      </w:pPr>
      <w:r w:rsidRPr="002D68EF">
        <w:rPr>
          <w:lang w:val="en-GB"/>
        </w:rPr>
        <w:lastRenderedPageBreak/>
        <w:t>Table</w:t>
      </w:r>
      <w:bookmarkEnd w:id="108"/>
      <w:r w:rsidR="00DB6AE6">
        <w:rPr>
          <w:lang w:val="en-GB"/>
        </w:rPr>
        <w:t xml:space="preserve"> </w:t>
      </w:r>
      <w:r w:rsidR="00134CA6">
        <w:rPr>
          <w:lang w:val="en-GB"/>
        </w:rPr>
        <w:t>2</w:t>
      </w:r>
      <w:r w:rsidRPr="002D68EF">
        <w:rPr>
          <w:lang w:val="en-GB"/>
        </w:rPr>
        <w:t xml:space="preserve">: </w:t>
      </w:r>
      <w:r w:rsidR="0063109B" w:rsidRPr="002D68EF">
        <w:rPr>
          <w:lang w:val="en-GB"/>
        </w:rPr>
        <w:t>U</w:t>
      </w:r>
      <w:r w:rsidRPr="002D68EF">
        <w:rPr>
          <w:lang w:val="en-GB"/>
        </w:rPr>
        <w:t xml:space="preserve">pdate to the </w:t>
      </w:r>
      <w:r w:rsidR="00B20DDA" w:rsidRPr="002D68EF">
        <w:rPr>
          <w:lang w:val="en-GB"/>
        </w:rPr>
        <w:t xml:space="preserve">regulatory framework </w:t>
      </w:r>
      <w:r w:rsidR="00721CF2" w:rsidRPr="002D68EF">
        <w:rPr>
          <w:lang w:val="en-GB"/>
        </w:rPr>
        <w:t>for Very Low Power (</w:t>
      </w:r>
      <w:r w:rsidRPr="002D68EF">
        <w:rPr>
          <w:lang w:val="en-GB"/>
        </w:rPr>
        <w:t>VLP</w:t>
      </w:r>
      <w:r w:rsidR="00721CF2" w:rsidRPr="002D68EF">
        <w:rPr>
          <w:lang w:val="en-GB"/>
        </w:rPr>
        <w:t>)</w:t>
      </w:r>
      <w:r w:rsidRPr="002D68EF">
        <w:rPr>
          <w:lang w:val="en-GB"/>
        </w:rPr>
        <w:t xml:space="preserve"> WAS/RLAN </w:t>
      </w:r>
      <w:r w:rsidR="00721CF2" w:rsidRPr="002D68EF">
        <w:rPr>
          <w:lang w:val="en-GB"/>
        </w:rPr>
        <w:t>devices</w:t>
      </w:r>
    </w:p>
    <w:tbl>
      <w:tblPr>
        <w:tblStyle w:val="ECCTable-redheader"/>
        <w:tblW w:w="5000" w:type="pct"/>
        <w:tblInd w:w="0" w:type="dxa"/>
        <w:tblLook w:val="04A0" w:firstRow="1" w:lastRow="0" w:firstColumn="1" w:lastColumn="0" w:noHBand="0" w:noVBand="1"/>
      </w:tblPr>
      <w:tblGrid>
        <w:gridCol w:w="5240"/>
        <w:gridCol w:w="4389"/>
      </w:tblGrid>
      <w:tr w:rsidR="00164879" w:rsidRPr="00703864" w14:paraId="4E6487EB" w14:textId="77777777" w:rsidTr="005958B4">
        <w:trPr>
          <w:cnfStyle w:val="100000000000" w:firstRow="1" w:lastRow="0" w:firstColumn="0" w:lastColumn="0" w:oddVBand="0" w:evenVBand="0" w:oddHBand="0" w:evenHBand="0" w:firstRowFirstColumn="0" w:firstRowLastColumn="0" w:lastRowFirstColumn="0" w:lastRowLastColumn="0"/>
        </w:trPr>
        <w:tc>
          <w:tcPr>
            <w:tcW w:w="2721" w:type="pct"/>
            <w:hideMark/>
          </w:tcPr>
          <w:p w14:paraId="32C3EBB8" w14:textId="77777777" w:rsidR="00164879" w:rsidRPr="00703864" w:rsidRDefault="00164879" w:rsidP="005958B4">
            <w:pPr>
              <w:pStyle w:val="ECCParagraph"/>
              <w:spacing w:after="120"/>
              <w:jc w:val="center"/>
            </w:pPr>
            <w:r w:rsidRPr="00703864">
              <w:t>Parameter</w:t>
            </w:r>
          </w:p>
        </w:tc>
        <w:tc>
          <w:tcPr>
            <w:tcW w:w="2279" w:type="pct"/>
            <w:hideMark/>
          </w:tcPr>
          <w:p w14:paraId="2136CD09" w14:textId="77777777" w:rsidR="00164879" w:rsidRPr="00703864" w:rsidRDefault="00164879" w:rsidP="005958B4">
            <w:pPr>
              <w:rPr>
                <w:lang w:val="en-GB"/>
              </w:rPr>
            </w:pPr>
            <w:r w:rsidRPr="00703864">
              <w:rPr>
                <w:lang w:val="en-GB"/>
              </w:rPr>
              <w:t>Technical conditions</w:t>
            </w:r>
          </w:p>
        </w:tc>
      </w:tr>
      <w:tr w:rsidR="00164879" w:rsidRPr="00703864" w14:paraId="51CDD556" w14:textId="77777777" w:rsidTr="005958B4">
        <w:tc>
          <w:tcPr>
            <w:tcW w:w="2721" w:type="pct"/>
            <w:tcBorders>
              <w:top w:val="single" w:sz="4" w:space="0" w:color="D22A23"/>
              <w:left w:val="single" w:sz="4" w:space="0" w:color="D22A23"/>
              <w:bottom w:val="single" w:sz="4" w:space="0" w:color="D22A23"/>
              <w:right w:val="single" w:sz="4" w:space="0" w:color="D22A23"/>
            </w:tcBorders>
            <w:hideMark/>
          </w:tcPr>
          <w:p w14:paraId="01BF1E50" w14:textId="77777777" w:rsidR="00164879" w:rsidRPr="00703864" w:rsidRDefault="00164879" w:rsidP="005958B4">
            <w:pPr>
              <w:pStyle w:val="ECCParagraph"/>
              <w:spacing w:before="0" w:after="60"/>
              <w:jc w:val="left"/>
            </w:pPr>
            <w:r w:rsidRPr="00703864">
              <w:t>Permissible operation</w:t>
            </w:r>
          </w:p>
        </w:tc>
        <w:tc>
          <w:tcPr>
            <w:tcW w:w="2279" w:type="pct"/>
            <w:tcBorders>
              <w:top w:val="single" w:sz="4" w:space="0" w:color="D22A23"/>
              <w:left w:val="single" w:sz="4" w:space="0" w:color="D22A23"/>
              <w:bottom w:val="single" w:sz="4" w:space="0" w:color="D22A23"/>
              <w:right w:val="single" w:sz="4" w:space="0" w:color="D22A23"/>
            </w:tcBorders>
            <w:hideMark/>
          </w:tcPr>
          <w:p w14:paraId="1BFA91AC" w14:textId="77777777" w:rsidR="00164879" w:rsidRPr="00703864" w:rsidRDefault="00164879" w:rsidP="005958B4">
            <w:pPr>
              <w:pStyle w:val="ECCParagraph"/>
              <w:spacing w:before="0" w:after="60"/>
              <w:jc w:val="left"/>
            </w:pPr>
            <w:r w:rsidRPr="00703864">
              <w:t>Indoors and outdoors</w:t>
            </w:r>
            <w:r>
              <w:t>.</w:t>
            </w:r>
          </w:p>
          <w:p w14:paraId="76B32636" w14:textId="77777777" w:rsidR="00164879" w:rsidRPr="00703864" w:rsidRDefault="00164879" w:rsidP="005958B4">
            <w:pPr>
              <w:pStyle w:val="ECCParagraph"/>
              <w:spacing w:before="0" w:after="60"/>
              <w:jc w:val="left"/>
            </w:pPr>
            <w:r w:rsidRPr="00703864">
              <w:t xml:space="preserve">Use on </w:t>
            </w:r>
            <w:r>
              <w:t>Unmanned Aircraft Systems (UAS)</w:t>
            </w:r>
            <w:r w:rsidRPr="00703864">
              <w:t xml:space="preserve"> is </w:t>
            </w:r>
            <w:r>
              <w:t>not permitted.</w:t>
            </w:r>
          </w:p>
        </w:tc>
      </w:tr>
      <w:tr w:rsidR="00164879" w:rsidRPr="00703864" w14:paraId="278645FC" w14:textId="77777777" w:rsidTr="005958B4">
        <w:tc>
          <w:tcPr>
            <w:tcW w:w="2721" w:type="pct"/>
            <w:tcBorders>
              <w:top w:val="single" w:sz="4" w:space="0" w:color="D22A23"/>
              <w:left w:val="single" w:sz="4" w:space="0" w:color="D22A23"/>
              <w:bottom w:val="single" w:sz="4" w:space="0" w:color="D22A23"/>
              <w:right w:val="single" w:sz="4" w:space="0" w:color="D22A23"/>
            </w:tcBorders>
            <w:hideMark/>
          </w:tcPr>
          <w:p w14:paraId="607E177C" w14:textId="77777777" w:rsidR="00164879" w:rsidRPr="00703864" w:rsidRDefault="00164879" w:rsidP="005958B4">
            <w:pPr>
              <w:pStyle w:val="ECCParagraph"/>
              <w:spacing w:before="0" w:after="60"/>
              <w:jc w:val="left"/>
            </w:pPr>
            <w:r w:rsidRPr="00703864">
              <w:t>Category of device</w:t>
            </w:r>
          </w:p>
        </w:tc>
        <w:tc>
          <w:tcPr>
            <w:tcW w:w="2279" w:type="pct"/>
            <w:tcBorders>
              <w:top w:val="single" w:sz="4" w:space="0" w:color="D22A23"/>
              <w:left w:val="single" w:sz="4" w:space="0" w:color="D22A23"/>
              <w:bottom w:val="single" w:sz="4" w:space="0" w:color="D22A23"/>
              <w:right w:val="single" w:sz="4" w:space="0" w:color="D22A23"/>
            </w:tcBorders>
            <w:hideMark/>
          </w:tcPr>
          <w:p w14:paraId="6057E8AE" w14:textId="77777777" w:rsidR="00164879" w:rsidRPr="00703864" w:rsidRDefault="00164879" w:rsidP="005958B4">
            <w:pPr>
              <w:pStyle w:val="ECCParagraph"/>
              <w:spacing w:before="0" w:after="60"/>
              <w:jc w:val="left"/>
            </w:pPr>
            <w:r w:rsidRPr="00703864">
              <w:t>The VLP device is a portable device</w:t>
            </w:r>
          </w:p>
        </w:tc>
      </w:tr>
      <w:tr w:rsidR="00164879" w:rsidRPr="00703864" w14:paraId="34543AAE" w14:textId="77777777" w:rsidTr="005958B4">
        <w:tc>
          <w:tcPr>
            <w:tcW w:w="2721" w:type="pct"/>
            <w:tcBorders>
              <w:top w:val="single" w:sz="4" w:space="0" w:color="D22A23"/>
              <w:left w:val="single" w:sz="4" w:space="0" w:color="D22A23"/>
              <w:bottom w:val="single" w:sz="4" w:space="0" w:color="D22A23"/>
              <w:right w:val="single" w:sz="4" w:space="0" w:color="D22A23"/>
            </w:tcBorders>
            <w:hideMark/>
          </w:tcPr>
          <w:p w14:paraId="6537A82A" w14:textId="77777777" w:rsidR="00164879" w:rsidRPr="00703864" w:rsidRDefault="00164879" w:rsidP="005958B4">
            <w:pPr>
              <w:pStyle w:val="ECCParagraph"/>
              <w:spacing w:before="0" w:after="60"/>
              <w:jc w:val="left"/>
            </w:pPr>
            <w:r w:rsidRPr="00703864">
              <w:t>Frequency band</w:t>
            </w:r>
          </w:p>
        </w:tc>
        <w:tc>
          <w:tcPr>
            <w:tcW w:w="2279" w:type="pct"/>
            <w:tcBorders>
              <w:top w:val="single" w:sz="4" w:space="0" w:color="D22A23"/>
              <w:left w:val="single" w:sz="4" w:space="0" w:color="D22A23"/>
              <w:bottom w:val="single" w:sz="4" w:space="0" w:color="D22A23"/>
              <w:right w:val="single" w:sz="4" w:space="0" w:color="D22A23"/>
            </w:tcBorders>
            <w:hideMark/>
          </w:tcPr>
          <w:p w14:paraId="233B485F" w14:textId="77777777" w:rsidR="00164879" w:rsidRPr="00703864" w:rsidRDefault="00164879" w:rsidP="005958B4">
            <w:pPr>
              <w:pStyle w:val="ECCParagraph"/>
              <w:spacing w:after="60"/>
              <w:jc w:val="left"/>
            </w:pPr>
            <w:r w:rsidRPr="00703864">
              <w:t>5945-6425 MHz</w:t>
            </w:r>
          </w:p>
        </w:tc>
      </w:tr>
      <w:tr w:rsidR="00164879" w:rsidRPr="00703864" w14:paraId="271B696D" w14:textId="77777777" w:rsidTr="005958B4">
        <w:tc>
          <w:tcPr>
            <w:tcW w:w="2721" w:type="pct"/>
            <w:tcBorders>
              <w:top w:val="single" w:sz="4" w:space="0" w:color="D22A23"/>
              <w:left w:val="single" w:sz="4" w:space="0" w:color="D22A23"/>
              <w:bottom w:val="single" w:sz="4" w:space="0" w:color="D22A23"/>
              <w:right w:val="single" w:sz="4" w:space="0" w:color="D22A23"/>
            </w:tcBorders>
            <w:hideMark/>
          </w:tcPr>
          <w:p w14:paraId="1E5BFAB5" w14:textId="77777777" w:rsidR="00164879" w:rsidRPr="00703864" w:rsidRDefault="00164879" w:rsidP="005958B4">
            <w:pPr>
              <w:pStyle w:val="ECCParagraph"/>
              <w:spacing w:before="0" w:after="60"/>
              <w:jc w:val="left"/>
            </w:pPr>
            <w:r w:rsidRPr="00703864">
              <w:t xml:space="preserve">Maximum mean </w:t>
            </w:r>
            <w:proofErr w:type="spellStart"/>
            <w:r w:rsidRPr="00D24CFC">
              <w:rPr>
                <w:i/>
                <w:iCs/>
              </w:rPr>
              <w:t>e.i.r.p</w:t>
            </w:r>
            <w:proofErr w:type="spellEnd"/>
            <w:r w:rsidRPr="00D24CFC">
              <w:rPr>
                <w:i/>
                <w:iCs/>
              </w:rPr>
              <w:t>.</w:t>
            </w:r>
            <w:r w:rsidRPr="00703864">
              <w:t xml:space="preserve"> for in-band emissions (note 1)</w:t>
            </w:r>
          </w:p>
        </w:tc>
        <w:tc>
          <w:tcPr>
            <w:tcW w:w="2279" w:type="pct"/>
            <w:tcBorders>
              <w:top w:val="single" w:sz="4" w:space="0" w:color="D22A23"/>
              <w:left w:val="single" w:sz="4" w:space="0" w:color="D22A23"/>
              <w:bottom w:val="single" w:sz="4" w:space="0" w:color="D22A23"/>
              <w:right w:val="single" w:sz="4" w:space="0" w:color="D22A23"/>
            </w:tcBorders>
            <w:hideMark/>
          </w:tcPr>
          <w:p w14:paraId="49ADAEE5" w14:textId="77777777" w:rsidR="00164879" w:rsidRPr="00703864" w:rsidRDefault="00164879" w:rsidP="005958B4">
            <w:pPr>
              <w:pStyle w:val="ECCParagraph"/>
              <w:spacing w:before="0" w:after="60"/>
              <w:jc w:val="left"/>
            </w:pPr>
            <w:r w:rsidRPr="00703864">
              <w:t>14 dBm</w:t>
            </w:r>
          </w:p>
        </w:tc>
      </w:tr>
      <w:tr w:rsidR="00164879" w:rsidRPr="00703864" w14:paraId="487F7777" w14:textId="77777777" w:rsidTr="005958B4">
        <w:tc>
          <w:tcPr>
            <w:tcW w:w="2721" w:type="pct"/>
            <w:tcBorders>
              <w:top w:val="single" w:sz="4" w:space="0" w:color="D22A23"/>
              <w:left w:val="single" w:sz="4" w:space="0" w:color="D22A23"/>
              <w:bottom w:val="single" w:sz="4" w:space="0" w:color="D22A23"/>
              <w:right w:val="single" w:sz="4" w:space="0" w:color="D22A23"/>
            </w:tcBorders>
            <w:hideMark/>
          </w:tcPr>
          <w:p w14:paraId="61A83318" w14:textId="77777777" w:rsidR="00164879" w:rsidRPr="00703864" w:rsidRDefault="00164879" w:rsidP="005958B4">
            <w:pPr>
              <w:pStyle w:val="ECCParagraph"/>
              <w:spacing w:before="0" w:after="60"/>
              <w:jc w:val="left"/>
            </w:pPr>
            <w:r w:rsidRPr="00703864">
              <w:t xml:space="preserve">Maximum mean </w:t>
            </w:r>
            <w:proofErr w:type="spellStart"/>
            <w:r w:rsidRPr="00D24CFC">
              <w:rPr>
                <w:i/>
                <w:iCs/>
              </w:rPr>
              <w:t>e.i.r.p</w:t>
            </w:r>
            <w:proofErr w:type="spellEnd"/>
            <w:r w:rsidRPr="00D24CFC">
              <w:rPr>
                <w:i/>
                <w:iCs/>
              </w:rPr>
              <w:t>.</w:t>
            </w:r>
            <w:r w:rsidRPr="00703864">
              <w:t xml:space="preserve"> density for in-band emissions (note 1)</w:t>
            </w:r>
          </w:p>
        </w:tc>
        <w:tc>
          <w:tcPr>
            <w:tcW w:w="2279" w:type="pct"/>
            <w:tcBorders>
              <w:top w:val="single" w:sz="4" w:space="0" w:color="D22A23"/>
              <w:left w:val="single" w:sz="4" w:space="0" w:color="D22A23"/>
              <w:bottom w:val="single" w:sz="4" w:space="0" w:color="D22A23"/>
              <w:right w:val="single" w:sz="4" w:space="0" w:color="D22A23"/>
            </w:tcBorders>
          </w:tcPr>
          <w:p w14:paraId="0CBCF7EA" w14:textId="77777777" w:rsidR="00164879" w:rsidRPr="00703864" w:rsidRDefault="00164879" w:rsidP="005958B4">
            <w:pPr>
              <w:pStyle w:val="ECCParagraph"/>
              <w:spacing w:after="60"/>
              <w:jc w:val="left"/>
            </w:pPr>
            <w:r w:rsidRPr="00703864">
              <w:t>1 dBm/MHz</w:t>
            </w:r>
          </w:p>
        </w:tc>
      </w:tr>
      <w:tr w:rsidR="00164879" w:rsidRPr="00703864" w14:paraId="5E921353" w14:textId="77777777" w:rsidTr="005958B4">
        <w:tc>
          <w:tcPr>
            <w:tcW w:w="2721" w:type="pct"/>
            <w:tcBorders>
              <w:top w:val="single" w:sz="4" w:space="0" w:color="D22A23"/>
              <w:left w:val="single" w:sz="4" w:space="0" w:color="D22A23"/>
              <w:bottom w:val="single" w:sz="4" w:space="0" w:color="D22A23"/>
              <w:right w:val="single" w:sz="4" w:space="0" w:color="D22A23"/>
            </w:tcBorders>
            <w:hideMark/>
          </w:tcPr>
          <w:p w14:paraId="5D16F78E" w14:textId="77777777" w:rsidR="00164879" w:rsidRPr="00703864" w:rsidRDefault="00164879" w:rsidP="005958B4">
            <w:pPr>
              <w:pStyle w:val="ECCParagraph"/>
              <w:spacing w:after="60"/>
              <w:jc w:val="left"/>
            </w:pPr>
            <w:r w:rsidRPr="00703864">
              <w:t xml:space="preserve">Narrowband usage maximum mean </w:t>
            </w:r>
            <w:proofErr w:type="spellStart"/>
            <w:r w:rsidRPr="00D24CFC">
              <w:rPr>
                <w:i/>
                <w:iCs/>
              </w:rPr>
              <w:t>e.i.r.p</w:t>
            </w:r>
            <w:proofErr w:type="spellEnd"/>
            <w:r w:rsidRPr="00D24CFC">
              <w:rPr>
                <w:i/>
                <w:iCs/>
              </w:rPr>
              <w:t>.</w:t>
            </w:r>
            <w:r w:rsidRPr="00703864">
              <w:t xml:space="preserve"> density for in-band emissions (note 1) (note 2)</w:t>
            </w:r>
          </w:p>
        </w:tc>
        <w:tc>
          <w:tcPr>
            <w:tcW w:w="2279" w:type="pct"/>
            <w:tcBorders>
              <w:top w:val="single" w:sz="4" w:space="0" w:color="D22A23"/>
              <w:left w:val="single" w:sz="4" w:space="0" w:color="D22A23"/>
              <w:bottom w:val="single" w:sz="4" w:space="0" w:color="D22A23"/>
              <w:right w:val="single" w:sz="4" w:space="0" w:color="D22A23"/>
            </w:tcBorders>
            <w:hideMark/>
          </w:tcPr>
          <w:p w14:paraId="5523EEEE" w14:textId="77777777" w:rsidR="00164879" w:rsidRPr="00703864" w:rsidRDefault="00164879" w:rsidP="005958B4">
            <w:pPr>
              <w:pStyle w:val="ECCParagraph"/>
              <w:spacing w:after="60"/>
              <w:jc w:val="left"/>
              <w:rPr>
                <w:highlight w:val="yellow"/>
              </w:rPr>
            </w:pPr>
            <w:r w:rsidRPr="00703864">
              <w:t>10 dBm/MHz</w:t>
            </w:r>
          </w:p>
        </w:tc>
      </w:tr>
      <w:tr w:rsidR="00164879" w:rsidRPr="00704765" w14:paraId="719AEAD3" w14:textId="77777777" w:rsidTr="005958B4">
        <w:tc>
          <w:tcPr>
            <w:tcW w:w="2721" w:type="pct"/>
            <w:tcBorders>
              <w:top w:val="single" w:sz="4" w:space="0" w:color="D22A23"/>
              <w:left w:val="single" w:sz="4" w:space="0" w:color="D22A23"/>
              <w:bottom w:val="single" w:sz="4" w:space="0" w:color="D22A23"/>
              <w:right w:val="single" w:sz="4" w:space="0" w:color="D22A23"/>
            </w:tcBorders>
            <w:hideMark/>
          </w:tcPr>
          <w:p w14:paraId="24FC4274" w14:textId="77777777" w:rsidR="00164879" w:rsidRPr="00703864" w:rsidRDefault="00164879" w:rsidP="005958B4">
            <w:pPr>
              <w:pStyle w:val="ECCParagraph"/>
              <w:spacing w:after="60"/>
              <w:jc w:val="left"/>
            </w:pPr>
            <w:r w:rsidRPr="00703864">
              <w:t xml:space="preserve">Maximum mean </w:t>
            </w:r>
            <w:proofErr w:type="spellStart"/>
            <w:r w:rsidRPr="00D24CFC">
              <w:rPr>
                <w:i/>
                <w:iCs/>
              </w:rPr>
              <w:t>e.i.r.p</w:t>
            </w:r>
            <w:proofErr w:type="spellEnd"/>
            <w:r w:rsidRPr="00D24CFC">
              <w:rPr>
                <w:i/>
                <w:iCs/>
              </w:rPr>
              <w:t>.</w:t>
            </w:r>
            <w:r w:rsidRPr="00703864">
              <w:t xml:space="preserve"> density for out-of-band emissions below 5935 MHz (note 1)</w:t>
            </w:r>
          </w:p>
        </w:tc>
        <w:tc>
          <w:tcPr>
            <w:tcW w:w="2279" w:type="pct"/>
            <w:tcBorders>
              <w:top w:val="single" w:sz="4" w:space="0" w:color="D22A23"/>
              <w:left w:val="single" w:sz="4" w:space="0" w:color="D22A23"/>
              <w:bottom w:val="single" w:sz="4" w:space="0" w:color="D22A23"/>
              <w:right w:val="single" w:sz="4" w:space="0" w:color="D22A23"/>
            </w:tcBorders>
            <w:hideMark/>
          </w:tcPr>
          <w:p w14:paraId="7C8E13CF" w14:textId="77777777" w:rsidR="00164879" w:rsidRPr="00547FC6" w:rsidRDefault="00164879" w:rsidP="005958B4">
            <w:del w:id="109" w:author="FGVLP Chair" w:date="2024-11-06T11:23:00Z">
              <w:r w:rsidRPr="00547FC6" w:rsidDel="002B5C22">
                <w:delText xml:space="preserve">-45 </w:delText>
              </w:r>
            </w:del>
            <w:ins w:id="110" w:author="FGVLP Chair" w:date="2024-11-05T22:57:00Z">
              <w:r w:rsidRPr="00547FC6">
                <w:t>-</w:t>
              </w:r>
            </w:ins>
            <w:ins w:id="111" w:author="Auteur">
              <w:r w:rsidRPr="00547FC6">
                <w:t xml:space="preserve">37 </w:t>
              </w:r>
            </w:ins>
            <w:r w:rsidRPr="00547FC6">
              <w:t>dBm/MH</w:t>
            </w:r>
            <w:r w:rsidRPr="00C107E1">
              <w:t>z</w:t>
            </w:r>
            <w:del w:id="112" w:author="Auteur" w:date="2024-06-13T14:33:00Z">
              <w:r w:rsidRPr="00C107E1" w:rsidDel="00F16CF1">
                <w:delText xml:space="preserve"> until 31 December 2024 (note 3)</w:delText>
              </w:r>
            </w:del>
            <w:ins w:id="113" w:author="FGVLP Chair" w:date="2024-11-05T14:43:00Z">
              <w:r w:rsidRPr="00C107E1">
                <w:t xml:space="preserve"> (note 3)</w:t>
              </w:r>
            </w:ins>
          </w:p>
        </w:tc>
      </w:tr>
      <w:tr w:rsidR="00164879" w:rsidRPr="00703864" w14:paraId="0844683F" w14:textId="77777777" w:rsidTr="005958B4">
        <w:tc>
          <w:tcPr>
            <w:tcW w:w="5000" w:type="pct"/>
            <w:gridSpan w:val="2"/>
            <w:tcBorders>
              <w:top w:val="single" w:sz="4" w:space="0" w:color="D22A23"/>
              <w:left w:val="single" w:sz="4" w:space="0" w:color="D22A23"/>
              <w:bottom w:val="single" w:sz="4" w:space="0" w:color="D22A23"/>
              <w:right w:val="single" w:sz="4" w:space="0" w:color="D22A23"/>
            </w:tcBorders>
          </w:tcPr>
          <w:p w14:paraId="5F2F9FF4" w14:textId="77777777" w:rsidR="00164879" w:rsidRPr="00703864" w:rsidRDefault="00164879" w:rsidP="00D24CFC">
            <w:pPr>
              <w:pStyle w:val="ECCTablenote"/>
              <w:spacing w:after="60"/>
            </w:pPr>
            <w:r w:rsidRPr="00703864">
              <w:t xml:space="preserve">Note 1: The mean </w:t>
            </w:r>
            <w:proofErr w:type="spellStart"/>
            <w:r w:rsidRPr="00D24CFC">
              <w:rPr>
                <w:i/>
                <w:iCs/>
              </w:rPr>
              <w:t>e.i.r.p</w:t>
            </w:r>
            <w:proofErr w:type="spellEnd"/>
            <w:r w:rsidRPr="00D24CFC">
              <w:rPr>
                <w:i/>
                <w:iCs/>
              </w:rPr>
              <w:t>.</w:t>
            </w:r>
            <w:r w:rsidRPr="00703864">
              <w:t xml:space="preserve"> refers to the </w:t>
            </w:r>
            <w:proofErr w:type="spellStart"/>
            <w:r w:rsidRPr="00D24CFC">
              <w:rPr>
                <w:i/>
                <w:iCs/>
              </w:rPr>
              <w:t>e.i.r.p</w:t>
            </w:r>
            <w:proofErr w:type="spellEnd"/>
            <w:r w:rsidRPr="00D24CFC">
              <w:rPr>
                <w:i/>
                <w:iCs/>
              </w:rPr>
              <w:t>.</w:t>
            </w:r>
            <w:r w:rsidRPr="00703864">
              <w:t xml:space="preserve"> during the transmission burst which corresponds to the highest power, if power control is implemented.</w:t>
            </w:r>
          </w:p>
          <w:p w14:paraId="411844DC" w14:textId="77777777" w:rsidR="00164879" w:rsidRPr="00703864" w:rsidRDefault="00164879" w:rsidP="00D24CFC">
            <w:pPr>
              <w:pStyle w:val="ECCTablenote"/>
              <w:spacing w:after="60"/>
            </w:pPr>
            <w:r w:rsidRPr="00703864">
              <w:t xml:space="preserve">Note 2: Narrowband (NB) devices are devices that operate in channel bandwidths below 20 </w:t>
            </w:r>
            <w:proofErr w:type="spellStart"/>
            <w:r w:rsidRPr="00703864">
              <w:t>MHz.</w:t>
            </w:r>
            <w:proofErr w:type="spellEnd"/>
            <w:r w:rsidRPr="00703864">
              <w:t xml:space="preserve"> N</w:t>
            </w:r>
            <w:r>
              <w:t>B</w:t>
            </w:r>
            <w:r w:rsidRPr="00703864">
              <w:t xml:space="preserve"> devices also require a frequency hopping mechanism based on at least 15 hop channels to operate at a value</w:t>
            </w:r>
            <w:r>
              <w:t xml:space="preserve"> of in-band power spectral density (PSD)</w:t>
            </w:r>
            <w:r w:rsidRPr="00703864">
              <w:t xml:space="preserve"> above 1 dBm/</w:t>
            </w:r>
            <w:proofErr w:type="spellStart"/>
            <w:r w:rsidRPr="00703864">
              <w:t>MHz.</w:t>
            </w:r>
            <w:proofErr w:type="spellEnd"/>
          </w:p>
          <w:p w14:paraId="5B167101" w14:textId="77777777" w:rsidR="00164879" w:rsidRPr="00C107E1" w:rsidDel="002D6849" w:rsidRDefault="00164879" w:rsidP="00D24CFC">
            <w:pPr>
              <w:pStyle w:val="ECCTablenote"/>
              <w:spacing w:after="60"/>
              <w:rPr>
                <w:del w:id="114" w:author="Auteur" w:date="2024-06-13T14:39:00Z"/>
              </w:rPr>
            </w:pPr>
            <w:del w:id="115" w:author="Auteur" w:date="2024-06-13T14:39:00Z">
              <w:r w:rsidRPr="00C107E1" w:rsidDel="006B0F33">
                <w:delText>Note 3: The appropriateness of this limit shall be subject to review by 31 December 2024. In the absence of justified evidence, a value of -37 dBm/MHz shall apply from 1 January 2025.</w:delText>
              </w:r>
            </w:del>
          </w:p>
          <w:p w14:paraId="06FA1F57" w14:textId="77777777" w:rsidR="00164879" w:rsidRPr="0083630D" w:rsidRDefault="00164879" w:rsidP="00D24CFC">
            <w:pPr>
              <w:pStyle w:val="ECCParagraph"/>
              <w:spacing w:after="60"/>
              <w:rPr>
                <w:ins w:id="116" w:author="FGVLP Chair" w:date="2024-11-05T14:43:00Z"/>
                <w:sz w:val="16"/>
                <w:szCs w:val="16"/>
              </w:rPr>
            </w:pPr>
            <w:ins w:id="117" w:author="FGVLP Chair" w:date="2024-11-05T14:43:00Z">
              <w:r w:rsidRPr="00C107E1">
                <w:rPr>
                  <w:sz w:val="16"/>
                  <w:szCs w:val="16"/>
                </w:rPr>
                <w:t xml:space="preserve">Note 3: </w:t>
              </w:r>
            </w:ins>
            <w:ins w:id="118" w:author="FGVLP Chair" w:date="2024-11-05T22:53:00Z">
              <w:r w:rsidRPr="00C107E1">
                <w:rPr>
                  <w:sz w:val="16"/>
                  <w:szCs w:val="16"/>
                  <w:lang w:val="en-US"/>
                </w:rPr>
                <w:t>VLP devices shall first attempt to select a frequency block above 6105 MHz when initiating a communication session.</w:t>
              </w:r>
            </w:ins>
            <w:ins w:id="119" w:author="FGVLP Chair" w:date="2024-11-06T11:26:00Z">
              <w:r w:rsidRPr="00C107E1">
                <w:rPr>
                  <w:sz w:val="16"/>
                  <w:szCs w:val="16"/>
                  <w:lang w:val="en-US"/>
                </w:rPr>
                <w:t xml:space="preserve"> </w:t>
              </w:r>
            </w:ins>
            <w:ins w:id="120" w:author="FGVLP Chair" w:date="2024-11-06T11:33:00Z">
              <w:r w:rsidRPr="00C107E1">
                <w:rPr>
                  <w:sz w:val="16"/>
                  <w:szCs w:val="16"/>
                  <w:lang w:val="en-US"/>
                </w:rPr>
                <w:t xml:space="preserve">Alternatively, where no such mechanism is implemented, then a maximum mean </w:t>
              </w:r>
              <w:proofErr w:type="spellStart"/>
              <w:r w:rsidRPr="00D24CFC">
                <w:rPr>
                  <w:i/>
                  <w:iCs/>
                  <w:sz w:val="16"/>
                  <w:szCs w:val="16"/>
                  <w:lang w:val="en-US"/>
                </w:rPr>
                <w:t>e.i.r.p</w:t>
              </w:r>
              <w:proofErr w:type="spellEnd"/>
              <w:r w:rsidRPr="00D24CFC">
                <w:rPr>
                  <w:i/>
                  <w:iCs/>
                  <w:sz w:val="16"/>
                  <w:szCs w:val="16"/>
                  <w:lang w:val="en-US"/>
                </w:rPr>
                <w:t>.</w:t>
              </w:r>
              <w:r w:rsidRPr="00C107E1">
                <w:rPr>
                  <w:sz w:val="16"/>
                  <w:szCs w:val="16"/>
                  <w:lang w:val="en-US"/>
                </w:rPr>
                <w:t xml:space="preserve"> density for out-of-band emissions of -45 dBm/MHz below 5935 MHz applies.</w:t>
              </w:r>
            </w:ins>
          </w:p>
          <w:p w14:paraId="4490F644" w14:textId="77777777" w:rsidR="00164879" w:rsidRPr="009B1620" w:rsidRDefault="00164879" w:rsidP="00D24CFC">
            <w:pPr>
              <w:pStyle w:val="ECCParagraph"/>
              <w:spacing w:before="120" w:after="60"/>
            </w:pPr>
            <w:r w:rsidRPr="009B1620">
              <w:rPr>
                <w:sz w:val="16"/>
              </w:rPr>
              <w:t xml:space="preserve">Techniques to access spectrum and mitigate interference that provide an appropriate level of performance to comply with the essential requirements of Directive 2014/53/EU shall be used. Where relevant techniques are described in harmonised standards or parts thereof the references of which have been published in the </w:t>
            </w:r>
            <w:r w:rsidRPr="009B1620">
              <w:rPr>
                <w:i/>
                <w:iCs/>
                <w:sz w:val="16"/>
              </w:rPr>
              <w:t xml:space="preserve">Official Journal of the European Union </w:t>
            </w:r>
            <w:r w:rsidRPr="009B1620">
              <w:rPr>
                <w:sz w:val="16"/>
              </w:rPr>
              <w:t xml:space="preserve">in accordance with Directive 2014/53/EU, performance at least equivalent to the performance level associated with those techniques shall be ensured. </w:t>
            </w:r>
          </w:p>
        </w:tc>
      </w:tr>
    </w:tbl>
    <w:p w14:paraId="2AA3A3FA" w14:textId="77777777" w:rsidR="00F212AF" w:rsidRPr="00164879" w:rsidRDefault="00F212AF" w:rsidP="00D37DFB">
      <w:pPr>
        <w:pStyle w:val="ECCParagraph"/>
        <w:rPr>
          <w:lang w:val="en-US"/>
        </w:rPr>
      </w:pPr>
    </w:p>
    <w:bookmarkEnd w:id="104"/>
    <w:p w14:paraId="2B7007FA" w14:textId="6715473E" w:rsidR="00721A24" w:rsidRPr="002D68EF" w:rsidRDefault="00721A24" w:rsidP="00721A24">
      <w:pPr>
        <w:pStyle w:val="ECCParagraph"/>
      </w:pPr>
      <w:r w:rsidRPr="002D68EF">
        <w:t xml:space="preserve">These harmonised technical conditions would have to be applied in the corresponding ETSI harmonised standard to be developed for adoption under Directive 2014/53/EU </w:t>
      </w:r>
      <w:r w:rsidR="00507233" w:rsidRPr="002D68EF">
        <w:fldChar w:fldCharType="begin"/>
      </w:r>
      <w:r w:rsidR="00507233" w:rsidRPr="002D68EF">
        <w:instrText xml:space="preserve"> REF _Ref158038586 \r \h </w:instrText>
      </w:r>
      <w:r w:rsidR="00507233" w:rsidRPr="002D68EF">
        <w:fldChar w:fldCharType="separate"/>
      </w:r>
      <w:r w:rsidR="00C02798">
        <w:t>[10]</w:t>
      </w:r>
      <w:r w:rsidR="00507233" w:rsidRPr="002D68EF">
        <w:fldChar w:fldCharType="end"/>
      </w:r>
      <w:r w:rsidRPr="002D68EF">
        <w:fldChar w:fldCharType="begin"/>
      </w:r>
      <w:r w:rsidRPr="002D68EF">
        <w:instrText xml:space="preserve"> REF _Ref29911061 \r \h </w:instrText>
      </w:r>
      <w:r w:rsidR="000F2AE2" w:rsidRPr="002D68EF">
        <w:instrText xml:space="preserve"> \* MERGEFORMAT </w:instrText>
      </w:r>
      <w:r w:rsidRPr="002D68EF">
        <w:fldChar w:fldCharType="separate"/>
      </w:r>
      <w:r w:rsidRPr="002D68EF">
        <w:fldChar w:fldCharType="end"/>
      </w:r>
      <w:r w:rsidRPr="002D68EF">
        <w:t>.</w:t>
      </w:r>
    </w:p>
    <w:p w14:paraId="318D5561" w14:textId="5F307EEB" w:rsidR="00AB46DF" w:rsidRPr="002D68EF" w:rsidRDefault="003C3EE4" w:rsidP="005555B6">
      <w:pPr>
        <w:pStyle w:val="Heading1"/>
      </w:pPr>
      <w:bookmarkStart w:id="121" w:name="_Toc181792459"/>
      <w:r w:rsidRPr="002D68EF">
        <w:lastRenderedPageBreak/>
        <w:t>Conclusions</w:t>
      </w:r>
      <w:bookmarkEnd w:id="121"/>
    </w:p>
    <w:p w14:paraId="38DC8D09" w14:textId="4E45BFDD" w:rsidR="00C86271" w:rsidRPr="002D68EF" w:rsidRDefault="00C86271" w:rsidP="00C86271">
      <w:pPr>
        <w:pStyle w:val="ECCParagraph"/>
      </w:pPr>
      <w:r w:rsidRPr="002D68EF">
        <w:t xml:space="preserve">This CEPT Report addresses the response to the Mandate from the European Commission to CEPT to review the limit of out-of-band (OOB) emissions below 5935 MHz applicable to Very Low Power (VLP) WAS/RLAN devices (see </w:t>
      </w:r>
      <w:r w:rsidRPr="002D68EF">
        <w:fldChar w:fldCharType="begin"/>
      </w:r>
      <w:r w:rsidRPr="002D68EF">
        <w:instrText xml:space="preserve"> REF _Ref157976769 \r \h </w:instrText>
      </w:r>
      <w:r w:rsidRPr="002D68EF">
        <w:fldChar w:fldCharType="separate"/>
      </w:r>
      <w:r w:rsidRPr="002D68EF">
        <w:t>ANNEX 1</w:t>
      </w:r>
      <w:r w:rsidRPr="002D68EF">
        <w:fldChar w:fldCharType="end"/>
      </w:r>
      <w:r w:rsidRPr="002D68EF">
        <w:t>). In this Report</w:t>
      </w:r>
      <w:r>
        <w:t>,</w:t>
      </w:r>
      <w:r w:rsidRPr="002D68EF">
        <w:t xml:space="preserve"> Communication Based Train Control (CBTC) refers to Urban Rail Intelligent Transport Systems (ITS). </w:t>
      </w:r>
    </w:p>
    <w:p w14:paraId="001B5928" w14:textId="0F7A3D12" w:rsidR="00C86271" w:rsidRPr="002D68EF" w:rsidRDefault="00C86271" w:rsidP="00C86271">
      <w:pPr>
        <w:pStyle w:val="ECCParagraph"/>
      </w:pPr>
      <w:r w:rsidRPr="002D68EF">
        <w:t xml:space="preserve">As part of the work in response to Task 1, ECC Report 355 </w:t>
      </w:r>
      <w:r w:rsidRPr="002D68EF">
        <w:fldChar w:fldCharType="begin"/>
      </w:r>
      <w:r w:rsidRPr="002D68EF">
        <w:instrText xml:space="preserve"> REF _Ref157976853 \r \h </w:instrText>
      </w:r>
      <w:r w:rsidRPr="002D68EF">
        <w:fldChar w:fldCharType="separate"/>
      </w:r>
      <w:r w:rsidR="00C02798">
        <w:t>[1]</w:t>
      </w:r>
      <w:r w:rsidRPr="002D68EF">
        <w:fldChar w:fldCharType="end"/>
      </w:r>
      <w:r w:rsidRPr="002D68EF">
        <w:t xml:space="preserve"> on measurement-based compatibility studies assessing interference from Very Low Power (VLP) Wireless Access Systems including Radio Local Area Networks (WAS/RLAN) operating in 5945-6425 MHz to Communication Based Train Control (CBTC) systems operating in 5915-5935 MHz has been developed. It contains the results of technical assessment with respect to the OOB emission limit below 5935 MHz for VLP WAS/RLAN devices operating in the 6 GHz band.</w:t>
      </w:r>
    </w:p>
    <w:p w14:paraId="34380090" w14:textId="6CF8E745" w:rsidR="00C86271" w:rsidRPr="00C107E1" w:rsidRDefault="00C86271" w:rsidP="00C86271">
      <w:pPr>
        <w:pStyle w:val="ECCParagraph"/>
        <w:rPr>
          <w:szCs w:val="20"/>
        </w:rPr>
      </w:pPr>
      <w:r w:rsidRPr="00C107E1">
        <w:t>Based on the results of the different studies, CEPT proposes to European Commission to relax the OOB emission levels for VLP WAS/RLAN below 5935 MHz to -37 dBm/</w:t>
      </w:r>
      <w:r w:rsidRPr="00C107E1">
        <w:rPr>
          <w:szCs w:val="20"/>
        </w:rPr>
        <w:t xml:space="preserve">MHz, given that </w:t>
      </w:r>
      <w:r w:rsidRPr="00C107E1">
        <w:t xml:space="preserve">VLP devices shall first attempt to select a frequency block above 6105 MHz when initiating a communication session. Alternatively, where no such mechanism is implemented, then a maximum mean </w:t>
      </w:r>
      <w:proofErr w:type="spellStart"/>
      <w:r w:rsidRPr="00D24CFC">
        <w:rPr>
          <w:i/>
          <w:iCs/>
        </w:rPr>
        <w:t>e.i.r.p</w:t>
      </w:r>
      <w:proofErr w:type="spellEnd"/>
      <w:r w:rsidRPr="00D24CFC">
        <w:rPr>
          <w:i/>
          <w:iCs/>
        </w:rPr>
        <w:t>.</w:t>
      </w:r>
      <w:r w:rsidRPr="00C107E1">
        <w:t xml:space="preserve"> density for out-of-band emissions of -45 dBm/MHz below 5935 MHz applies</w:t>
      </w:r>
      <w:r w:rsidRPr="00C107E1">
        <w:rPr>
          <w:szCs w:val="20"/>
        </w:rPr>
        <w:t>.</w:t>
      </w:r>
    </w:p>
    <w:p w14:paraId="637A7485" w14:textId="6A13B13E" w:rsidR="00C86271" w:rsidRPr="00C107E1" w:rsidRDefault="00C86271" w:rsidP="00C86271">
      <w:pPr>
        <w:pStyle w:val="ECCParagraph"/>
        <w:rPr>
          <w:szCs w:val="20"/>
        </w:rPr>
      </w:pPr>
      <w:r w:rsidRPr="00C107E1">
        <w:rPr>
          <w:szCs w:val="20"/>
        </w:rPr>
        <w:t>VLP devices using the frequency band below 6105 MHz are assumed to use a Transmit Power Control (TPC) mechanism</w:t>
      </w:r>
      <w:r w:rsidRPr="00C107E1" w:rsidDel="00CF6481">
        <w:rPr>
          <w:szCs w:val="20"/>
        </w:rPr>
        <w:t xml:space="preserve"> </w:t>
      </w:r>
      <w:r w:rsidRPr="00C107E1">
        <w:rPr>
          <w:szCs w:val="20"/>
        </w:rPr>
        <w:t>in line with the revised ECC Decision (20)01.</w:t>
      </w:r>
    </w:p>
    <w:p w14:paraId="65E9E45E" w14:textId="2E599815" w:rsidR="00C86271" w:rsidRPr="002D68EF" w:rsidRDefault="00C86271" w:rsidP="00C86271">
      <w:pPr>
        <w:pStyle w:val="ECCParagraph"/>
      </w:pPr>
      <w:r w:rsidRPr="00C107E1">
        <w:t xml:space="preserve">In response to Task 2 of the EC Mandate, the proposed amendments on the regulatory framework of Commission Implementing Decision (EU) 2021/1067 for VLP WAS/RLAN devices </w:t>
      </w:r>
      <w:r w:rsidRPr="00C107E1">
        <w:fldChar w:fldCharType="begin"/>
      </w:r>
      <w:r w:rsidRPr="00C107E1">
        <w:instrText xml:space="preserve"> REF _Ref157977170 \r \h </w:instrText>
      </w:r>
      <w:r w:rsidR="00C107E1">
        <w:instrText xml:space="preserve"> \* MERGEFORMAT </w:instrText>
      </w:r>
      <w:r w:rsidRPr="00C107E1">
        <w:fldChar w:fldCharType="separate"/>
      </w:r>
      <w:r w:rsidR="00C02798">
        <w:t>[6]</w:t>
      </w:r>
      <w:r w:rsidRPr="00C107E1">
        <w:fldChar w:fldCharType="end"/>
      </w:r>
      <w:r w:rsidRPr="00C107E1">
        <w:t xml:space="preserve"> are provided in Section </w:t>
      </w:r>
      <w:r w:rsidRPr="00C107E1">
        <w:fldChar w:fldCharType="begin"/>
      </w:r>
      <w:r w:rsidRPr="00C107E1">
        <w:instrText xml:space="preserve"> REF _Ref157977443 \r \h </w:instrText>
      </w:r>
      <w:r w:rsidR="00C107E1">
        <w:instrText xml:space="preserve"> \* MERGEFORMAT </w:instrText>
      </w:r>
      <w:r w:rsidRPr="00C107E1">
        <w:fldChar w:fldCharType="separate"/>
      </w:r>
      <w:r w:rsidR="00C02798">
        <w:t>4</w:t>
      </w:r>
      <w:r w:rsidRPr="00C107E1">
        <w:fldChar w:fldCharType="end"/>
      </w:r>
      <w:r w:rsidRPr="00C107E1">
        <w:t>. An additional proposed modification is provided for Low Power Indoor (LPI) WAS/RLAN devices installed in train and aircraft.</w:t>
      </w:r>
      <w:r>
        <w:t xml:space="preserve"> </w:t>
      </w:r>
    </w:p>
    <w:p w14:paraId="5C9138F3" w14:textId="77777777" w:rsidR="00AB46DF" w:rsidRPr="002D68EF" w:rsidRDefault="00AB46DF" w:rsidP="00AB46DF">
      <w:pPr>
        <w:outlineLvl w:val="2"/>
        <w:rPr>
          <w:lang w:val="en-GB"/>
        </w:rPr>
      </w:pPr>
    </w:p>
    <w:p w14:paraId="4A42A7E1" w14:textId="77777777" w:rsidR="00AB46DF" w:rsidRPr="002D68EF" w:rsidRDefault="00AB46DF">
      <w:pPr>
        <w:rPr>
          <w:lang w:val="en-GB"/>
        </w:rPr>
        <w:sectPr w:rsidR="00AB46DF" w:rsidRPr="002D68EF" w:rsidSect="00916C4F">
          <w:headerReference w:type="even" r:id="rId11"/>
          <w:headerReference w:type="default" r:id="rId12"/>
          <w:headerReference w:type="first" r:id="rId13"/>
          <w:pgSz w:w="11907" w:h="16840" w:code="9"/>
          <w:pgMar w:top="1440" w:right="1134" w:bottom="1440" w:left="1134" w:header="709" w:footer="709" w:gutter="0"/>
          <w:cols w:space="708"/>
          <w:docGrid w:linePitch="360"/>
        </w:sectPr>
      </w:pPr>
    </w:p>
    <w:bookmarkStart w:id="122" w:name="_Ref157976769"/>
    <w:bookmarkStart w:id="123" w:name="_Toc181792460"/>
    <w:p w14:paraId="322991B7" w14:textId="6E81A07F" w:rsidR="00FF2807" w:rsidRPr="002D68EF" w:rsidRDefault="00FF2807" w:rsidP="005555B6">
      <w:pPr>
        <w:pStyle w:val="ECCAnnexheading1"/>
      </w:pPr>
      <w:r w:rsidRPr="002D68EF">
        <w:rPr>
          <w:noProof/>
        </w:rPr>
        <w:lastRenderedPageBreak/>
        <mc:AlternateContent>
          <mc:Choice Requires="wpg">
            <w:drawing>
              <wp:anchor distT="0" distB="0" distL="114300" distR="114300" simplePos="0" relativeHeight="251658245" behindDoc="0" locked="0" layoutInCell="1" allowOverlap="1" wp14:anchorId="519998EF" wp14:editId="62966707">
                <wp:simplePos x="0" y="0"/>
                <wp:positionH relativeFrom="page">
                  <wp:posOffset>4851400</wp:posOffset>
                </wp:positionH>
                <wp:positionV relativeFrom="page">
                  <wp:posOffset>1123950</wp:posOffset>
                </wp:positionV>
                <wp:extent cx="1911350" cy="361950"/>
                <wp:effectExtent l="0" t="0" r="0" b="0"/>
                <wp:wrapNone/>
                <wp:docPr id="493646371" name="Group 493646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361950"/>
                          <a:chOff x="8056" y="250"/>
                          <a:chExt cx="3010" cy="570"/>
                        </a:xfrm>
                      </wpg:grpSpPr>
                      <pic:pic xmlns:pic="http://schemas.openxmlformats.org/drawingml/2006/picture">
                        <pic:nvPicPr>
                          <pic:cNvPr id="35361723" name="docshape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246" y="580"/>
                            <a:ext cx="282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0158268" name="docshape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8076" y="250"/>
                            <a:ext cx="36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61760787" name="docshape4"/>
                        <wps:cNvSpPr txBox="1">
                          <a:spLocks noChangeArrowheads="1"/>
                        </wps:cNvSpPr>
                        <wps:spPr bwMode="auto">
                          <a:xfrm>
                            <a:off x="8056" y="300"/>
                            <a:ext cx="282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1C1EF" w14:textId="77777777" w:rsidR="001F60D3" w:rsidRDefault="001F60D3" w:rsidP="00FF2807">
                              <w:pPr>
                                <w:spacing w:before="33"/>
                                <w:ind w:left="427"/>
                                <w:rPr>
                                  <w:rFonts w:ascii="Open Sans"/>
                                  <w:sz w:val="13"/>
                                </w:rPr>
                              </w:pPr>
                              <w:r>
                                <w:rPr>
                                  <w:rFonts w:ascii="Open Sans"/>
                                  <w:w w:val="105"/>
                                  <w:sz w:val="13"/>
                                </w:rPr>
                                <w:t>Ref.</w:t>
                              </w:r>
                              <w:r>
                                <w:rPr>
                                  <w:rFonts w:ascii="Open Sans"/>
                                  <w:spacing w:val="-7"/>
                                  <w:w w:val="105"/>
                                  <w:sz w:val="13"/>
                                </w:rPr>
                                <w:t xml:space="preserve"> </w:t>
                              </w:r>
                              <w:proofErr w:type="gramStart"/>
                              <w:r>
                                <w:rPr>
                                  <w:rFonts w:ascii="Open Sans"/>
                                  <w:w w:val="105"/>
                                  <w:sz w:val="13"/>
                                </w:rPr>
                                <w:t>Ares(</w:t>
                              </w:r>
                              <w:proofErr w:type="gramEnd"/>
                              <w:r>
                                <w:rPr>
                                  <w:rFonts w:ascii="Open Sans"/>
                                  <w:w w:val="105"/>
                                  <w:sz w:val="13"/>
                                </w:rPr>
                                <w:t>2021)2664990</w:t>
                              </w:r>
                              <w:r>
                                <w:rPr>
                                  <w:rFonts w:ascii="Open Sans"/>
                                  <w:spacing w:val="-6"/>
                                  <w:w w:val="105"/>
                                  <w:sz w:val="13"/>
                                </w:rPr>
                                <w:t xml:space="preserve"> </w:t>
                              </w:r>
                              <w:r>
                                <w:rPr>
                                  <w:rFonts w:ascii="Open Sans"/>
                                  <w:w w:val="105"/>
                                  <w:sz w:val="13"/>
                                </w:rPr>
                                <w:t>-</w:t>
                              </w:r>
                              <w:r>
                                <w:rPr>
                                  <w:rFonts w:ascii="Open Sans"/>
                                  <w:spacing w:val="-7"/>
                                  <w:w w:val="105"/>
                                  <w:sz w:val="13"/>
                                </w:rPr>
                                <w:t xml:space="preserve"> </w:t>
                              </w:r>
                              <w:r>
                                <w:rPr>
                                  <w:rFonts w:ascii="Open Sans"/>
                                  <w:spacing w:val="-2"/>
                                  <w:w w:val="105"/>
                                  <w:sz w:val="13"/>
                                </w:rPr>
                                <w:t>21/04/2021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9998EF" id="Group 493646371" o:spid="_x0000_s1035" style="position:absolute;left:0;text-align:left;margin-left:382pt;margin-top:88.5pt;width:150.5pt;height:28.5pt;z-index:251658245;mso-position-horizontal-relative:page;mso-position-vertical-relative:page" coordorigin="8056,250" coordsize="3010,5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36" type="#_x0000_t75" style="position:absolute;left:8246;top:580;width:282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">
                  <v:imagedata r:id="rId16" o:title=""/>
                </v:shape>
                <v:shape id="docshape3" o:spid="_x0000_s1037" type="#_x0000_t75" style="position:absolute;left:8076;top:250;width:36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">
                  <v:imagedata r:id="rId17" o:title=""/>
                </v:shape>
                <v:shape id="docshape4" o:spid="_x0000_s1038" type="#_x0000_t202" style="position:absolute;left:8056;top:300;width:282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" filled="f" stroked="f">
                  <v:textbox inset="0,0,0,0">
                    <w:txbxContent>
                      <w:p w14:paraId="0771C1EF" w14:textId="77777777" w:rsidR="001F60D3" w:rsidRDefault="001F60D3" w:rsidP="00FF2807">
                        <w:pPr>
                          <w:spacing w:before="33"/>
                          <w:ind w:left="427"/>
                          <w:rPr>
                            <w:rFonts w:ascii="Open Sans"/>
                            <w:sz w:val="13"/>
                          </w:rPr>
                        </w:pPr>
                        <w:r>
                          <w:rPr>
                            <w:rFonts w:ascii="Open Sans"/>
                            <w:w w:val="105"/>
                            <w:sz w:val="13"/>
                          </w:rPr>
                          <w:t>Ref.</w:t>
                        </w:r>
                        <w:r>
                          <w:rPr>
                            <w:rFonts w:ascii="Open Sans"/>
                            <w:spacing w:val="-7"/>
                            <w:w w:val="105"/>
                            <w:sz w:val="13"/>
                          </w:rPr>
                          <w:t xml:space="preserve"> </w:t>
                        </w:r>
                        <w:proofErr w:type="gramStart"/>
                        <w:r>
                          <w:rPr>
                            <w:rFonts w:ascii="Open Sans"/>
                            <w:w w:val="105"/>
                            <w:sz w:val="13"/>
                          </w:rPr>
                          <w:t>Ares(</w:t>
                        </w:r>
                        <w:proofErr w:type="gramEnd"/>
                        <w:r>
                          <w:rPr>
                            <w:rFonts w:ascii="Open Sans"/>
                            <w:w w:val="105"/>
                            <w:sz w:val="13"/>
                          </w:rPr>
                          <w:t>2021)2664990</w:t>
                        </w:r>
                        <w:r>
                          <w:rPr>
                            <w:rFonts w:ascii="Open Sans"/>
                            <w:spacing w:val="-6"/>
                            <w:w w:val="105"/>
                            <w:sz w:val="13"/>
                          </w:rPr>
                          <w:t xml:space="preserve"> </w:t>
                        </w:r>
                        <w:r>
                          <w:rPr>
                            <w:rFonts w:ascii="Open Sans"/>
                            <w:w w:val="105"/>
                            <w:sz w:val="13"/>
                          </w:rPr>
                          <w:t>-</w:t>
                        </w:r>
                        <w:r>
                          <w:rPr>
                            <w:rFonts w:ascii="Open Sans"/>
                            <w:spacing w:val="-7"/>
                            <w:w w:val="105"/>
                            <w:sz w:val="13"/>
                          </w:rPr>
                          <w:t xml:space="preserve"> </w:t>
                        </w:r>
                        <w:r>
                          <w:rPr>
                            <w:rFonts w:ascii="Open Sans"/>
                            <w:spacing w:val="-2"/>
                            <w:w w:val="105"/>
                            <w:sz w:val="13"/>
                          </w:rPr>
                          <w:t>21/04/2021</w:t>
                        </w:r>
                      </w:p>
                    </w:txbxContent>
                  </v:textbox>
                </v:shape>
                <w10:wrap anchorx="page" anchory="page"/>
              </v:group>
            </w:pict>
          </mc:Fallback>
        </mc:AlternateContent>
      </w:r>
      <w:r w:rsidRPr="002D68EF">
        <w:t xml:space="preserve"> CEPT M</w:t>
      </w:r>
      <w:bookmarkEnd w:id="122"/>
      <w:r w:rsidR="00982186">
        <w:t>andate</w:t>
      </w:r>
      <w:bookmarkEnd w:id="123"/>
    </w:p>
    <w:p w14:paraId="7FC7F38A" w14:textId="376E134F" w:rsidR="00FF2807" w:rsidRPr="002D68EF" w:rsidRDefault="00FF2807" w:rsidP="00FF2807">
      <w:pPr>
        <w:pStyle w:val="ECCParagraph"/>
      </w:pPr>
    </w:p>
    <w:p w14:paraId="34D70213" w14:textId="77777777" w:rsidR="00FF2807" w:rsidRPr="002D68EF" w:rsidRDefault="00FF2807" w:rsidP="00FF2807">
      <w:pPr>
        <w:pStyle w:val="BodyText"/>
        <w:spacing w:before="164"/>
        <w:ind w:left="3747"/>
      </w:pPr>
      <w:r w:rsidRPr="002D68EF">
        <w:rPr>
          <w:noProof/>
        </w:rPr>
        <w:drawing>
          <wp:anchor distT="0" distB="0" distL="0" distR="0" simplePos="0" relativeHeight="251658244" behindDoc="0" locked="0" layoutInCell="1" allowOverlap="1" wp14:anchorId="16672856" wp14:editId="0E8317C1">
            <wp:simplePos x="0" y="0"/>
            <wp:positionH relativeFrom="page">
              <wp:posOffset>1007059</wp:posOffset>
            </wp:positionH>
            <wp:positionV relativeFrom="paragraph">
              <wp:posOffset>50959</wp:posOffset>
            </wp:positionV>
            <wp:extent cx="1370583" cy="676275"/>
            <wp:effectExtent l="0" t="0" r="1270" b="0"/>
            <wp:wrapNone/>
            <wp:docPr id="191207732" name="Picture 191207732" descr="A blue square with yellow stars and a blue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07732" name="Picture 191207732" descr="A blue square with yellow stars and a blue circle with white lines&#10;&#10;Description automatically generated"/>
                    <pic:cNvPicPr/>
                  </pic:nvPicPr>
                  <pic:blipFill>
                    <a:blip r:embed="rId18" cstate="print"/>
                    <a:stretch>
                      <a:fillRect/>
                    </a:stretch>
                  </pic:blipFill>
                  <pic:spPr>
                    <a:xfrm>
                      <a:off x="0" y="0"/>
                      <a:ext cx="1370583" cy="676275"/>
                    </a:xfrm>
                    <a:prstGeom prst="rect">
                      <a:avLst/>
                    </a:prstGeom>
                  </pic:spPr>
                </pic:pic>
              </a:graphicData>
            </a:graphic>
            <wp14:sizeRelH relativeFrom="margin">
              <wp14:pctWidth>0</wp14:pctWidth>
            </wp14:sizeRelH>
            <wp14:sizeRelV relativeFrom="margin">
              <wp14:pctHeight>0</wp14:pctHeight>
            </wp14:sizeRelV>
          </wp:anchor>
        </w:drawing>
      </w:r>
      <w:r w:rsidRPr="002D68EF">
        <w:t>EUROPEAN</w:t>
      </w:r>
      <w:r w:rsidRPr="002D68EF">
        <w:rPr>
          <w:spacing w:val="-14"/>
        </w:rPr>
        <w:t xml:space="preserve"> </w:t>
      </w:r>
      <w:r w:rsidRPr="002D68EF">
        <w:rPr>
          <w:spacing w:val="-2"/>
        </w:rPr>
        <w:t>COMMISSION</w:t>
      </w:r>
    </w:p>
    <w:p w14:paraId="37776001" w14:textId="77777777" w:rsidR="00FF2807" w:rsidRPr="002D68EF" w:rsidRDefault="00FF2807" w:rsidP="00FF2807">
      <w:pPr>
        <w:spacing w:before="3"/>
        <w:ind w:left="3747"/>
        <w:rPr>
          <w:sz w:val="16"/>
          <w:lang w:val="en-GB"/>
        </w:rPr>
      </w:pPr>
      <w:r w:rsidRPr="002D68EF">
        <w:rPr>
          <w:sz w:val="16"/>
          <w:lang w:val="en-GB"/>
        </w:rPr>
        <w:t>DIRECTORATE-GENERAL</w:t>
      </w:r>
      <w:r w:rsidRPr="002D68EF">
        <w:rPr>
          <w:spacing w:val="-10"/>
          <w:sz w:val="16"/>
          <w:lang w:val="en-GB"/>
        </w:rPr>
        <w:t xml:space="preserve"> </w:t>
      </w:r>
      <w:r w:rsidRPr="002D68EF">
        <w:rPr>
          <w:sz w:val="16"/>
          <w:lang w:val="en-GB"/>
        </w:rPr>
        <w:t>FOR</w:t>
      </w:r>
      <w:r w:rsidRPr="002D68EF">
        <w:rPr>
          <w:spacing w:val="-7"/>
          <w:sz w:val="16"/>
          <w:lang w:val="en-GB"/>
        </w:rPr>
        <w:t xml:space="preserve"> </w:t>
      </w:r>
      <w:r w:rsidRPr="002D68EF">
        <w:rPr>
          <w:sz w:val="16"/>
          <w:lang w:val="en-GB"/>
        </w:rPr>
        <w:t>COMMUNICATIONS</w:t>
      </w:r>
      <w:r w:rsidRPr="002D68EF">
        <w:rPr>
          <w:spacing w:val="-8"/>
          <w:sz w:val="16"/>
          <w:lang w:val="en-GB"/>
        </w:rPr>
        <w:t xml:space="preserve"> </w:t>
      </w:r>
      <w:r w:rsidRPr="002D68EF">
        <w:rPr>
          <w:sz w:val="16"/>
          <w:lang w:val="en-GB"/>
        </w:rPr>
        <w:t>NETWORKS,</w:t>
      </w:r>
      <w:r w:rsidRPr="002D68EF">
        <w:rPr>
          <w:spacing w:val="-6"/>
          <w:sz w:val="16"/>
          <w:lang w:val="en-GB"/>
        </w:rPr>
        <w:t xml:space="preserve"> </w:t>
      </w:r>
      <w:r w:rsidRPr="002D68EF">
        <w:rPr>
          <w:sz w:val="16"/>
          <w:lang w:val="en-GB"/>
        </w:rPr>
        <w:t>CONTENT</w:t>
      </w:r>
      <w:r w:rsidRPr="002D68EF">
        <w:rPr>
          <w:spacing w:val="-8"/>
          <w:sz w:val="16"/>
          <w:lang w:val="en-GB"/>
        </w:rPr>
        <w:t xml:space="preserve"> </w:t>
      </w:r>
      <w:r w:rsidRPr="002D68EF">
        <w:rPr>
          <w:sz w:val="16"/>
          <w:lang w:val="en-GB"/>
        </w:rPr>
        <w:t>AND</w:t>
      </w:r>
      <w:r w:rsidRPr="002D68EF">
        <w:rPr>
          <w:spacing w:val="40"/>
          <w:sz w:val="16"/>
          <w:lang w:val="en-GB"/>
        </w:rPr>
        <w:t xml:space="preserve"> </w:t>
      </w:r>
      <w:r w:rsidRPr="002D68EF">
        <w:rPr>
          <w:spacing w:val="-2"/>
          <w:sz w:val="16"/>
          <w:lang w:val="en-GB"/>
        </w:rPr>
        <w:t>TECHNOLOGY</w:t>
      </w:r>
    </w:p>
    <w:p w14:paraId="79AADCAD" w14:textId="77777777" w:rsidR="00FF2807" w:rsidRPr="002D68EF" w:rsidRDefault="00FF2807" w:rsidP="00FF2807">
      <w:pPr>
        <w:pStyle w:val="BodyText"/>
        <w:rPr>
          <w:sz w:val="16"/>
        </w:rPr>
      </w:pPr>
    </w:p>
    <w:p w14:paraId="2AE0E2A4" w14:textId="77777777" w:rsidR="00FF2807" w:rsidRPr="002D68EF" w:rsidRDefault="00FF2807" w:rsidP="00FF2807">
      <w:pPr>
        <w:spacing w:before="1"/>
        <w:ind w:left="3747"/>
        <w:rPr>
          <w:sz w:val="16"/>
          <w:lang w:val="en-GB"/>
        </w:rPr>
      </w:pPr>
      <w:r w:rsidRPr="002D68EF">
        <w:rPr>
          <w:sz w:val="16"/>
          <w:lang w:val="en-GB"/>
        </w:rPr>
        <w:t>The</w:t>
      </w:r>
      <w:r w:rsidRPr="002D68EF">
        <w:rPr>
          <w:spacing w:val="-10"/>
          <w:sz w:val="16"/>
          <w:lang w:val="en-GB"/>
        </w:rPr>
        <w:t xml:space="preserve"> </w:t>
      </w:r>
      <w:r w:rsidRPr="002D68EF">
        <w:rPr>
          <w:sz w:val="16"/>
          <w:lang w:val="en-GB"/>
        </w:rPr>
        <w:t>Director-</w:t>
      </w:r>
      <w:r w:rsidRPr="002D68EF">
        <w:rPr>
          <w:spacing w:val="-2"/>
          <w:sz w:val="16"/>
          <w:lang w:val="en-GB"/>
        </w:rPr>
        <w:t>General</w:t>
      </w:r>
    </w:p>
    <w:p w14:paraId="106388EB" w14:textId="77777777" w:rsidR="00FF2807" w:rsidRPr="002D68EF" w:rsidRDefault="00FF2807" w:rsidP="00FF2807">
      <w:pPr>
        <w:pStyle w:val="ECCParagraph"/>
      </w:pPr>
    </w:p>
    <w:p w14:paraId="558862F5" w14:textId="77777777" w:rsidR="00FF2807" w:rsidRPr="002D68EF" w:rsidRDefault="00FF2807" w:rsidP="00FF2807">
      <w:pPr>
        <w:pStyle w:val="ECCParagraph"/>
      </w:pPr>
    </w:p>
    <w:p w14:paraId="6C4924B2" w14:textId="77777777" w:rsidR="00FF2807" w:rsidRPr="002D68EF" w:rsidRDefault="00FF2807" w:rsidP="00FF2807">
      <w:pPr>
        <w:pStyle w:val="BodyText"/>
        <w:spacing w:before="209"/>
        <w:ind w:left="6450"/>
      </w:pPr>
      <w:r w:rsidRPr="002D68EF">
        <w:rPr>
          <w:spacing w:val="-2"/>
        </w:rPr>
        <w:t>Brussels,</w:t>
      </w:r>
    </w:p>
    <w:p w14:paraId="4D11BCBF" w14:textId="77777777" w:rsidR="00FF2807" w:rsidRPr="002D68EF" w:rsidRDefault="00FF2807" w:rsidP="00FF2807">
      <w:pPr>
        <w:pStyle w:val="BodyText"/>
        <w:ind w:left="6450"/>
      </w:pPr>
      <w:r w:rsidRPr="002D68EF">
        <w:t>DG</w:t>
      </w:r>
      <w:r w:rsidRPr="002D68EF">
        <w:rPr>
          <w:spacing w:val="-5"/>
        </w:rPr>
        <w:t xml:space="preserve"> </w:t>
      </w:r>
      <w:r w:rsidRPr="002D68EF">
        <w:rPr>
          <w:spacing w:val="-2"/>
        </w:rPr>
        <w:t>CONNECT/B4</w:t>
      </w:r>
    </w:p>
    <w:p w14:paraId="3C82BD6F" w14:textId="77777777" w:rsidR="00FF2807" w:rsidRPr="002D68EF" w:rsidRDefault="00FF2807" w:rsidP="00FF2807">
      <w:pPr>
        <w:pStyle w:val="BodyText"/>
        <w:rPr>
          <w:sz w:val="26"/>
        </w:rPr>
      </w:pPr>
    </w:p>
    <w:p w14:paraId="7EAA2130" w14:textId="77777777" w:rsidR="00FF2807" w:rsidRPr="002D68EF" w:rsidRDefault="00FF2807" w:rsidP="00FF2807">
      <w:pPr>
        <w:pStyle w:val="BodyText"/>
        <w:spacing w:before="4"/>
        <w:rPr>
          <w:sz w:val="19"/>
          <w:szCs w:val="19"/>
        </w:rPr>
      </w:pPr>
    </w:p>
    <w:p w14:paraId="5FC834C8" w14:textId="77777777" w:rsidR="00FF2807" w:rsidRPr="002D68EF" w:rsidRDefault="00FF2807" w:rsidP="00FF2807">
      <w:pPr>
        <w:pStyle w:val="Title"/>
        <w:rPr>
          <w:lang w:val="en-GB"/>
        </w:rPr>
      </w:pPr>
      <w:r w:rsidRPr="002D68EF">
        <w:rPr>
          <w:smallCaps/>
          <w:lang w:val="en-GB"/>
        </w:rPr>
        <w:t>Mandate</w:t>
      </w:r>
      <w:r w:rsidRPr="002D68EF">
        <w:rPr>
          <w:smallCaps/>
          <w:spacing w:val="-5"/>
          <w:lang w:val="en-GB"/>
        </w:rPr>
        <w:t xml:space="preserve"> </w:t>
      </w:r>
      <w:r w:rsidRPr="002D68EF">
        <w:rPr>
          <w:smallCaps/>
          <w:lang w:val="en-GB"/>
        </w:rPr>
        <w:t>to</w:t>
      </w:r>
      <w:r w:rsidRPr="002D68EF">
        <w:rPr>
          <w:smallCaps/>
          <w:spacing w:val="-6"/>
          <w:lang w:val="en-GB"/>
        </w:rPr>
        <w:t xml:space="preserve"> </w:t>
      </w:r>
      <w:r w:rsidRPr="002D68EF">
        <w:rPr>
          <w:smallCaps/>
          <w:spacing w:val="-4"/>
          <w:lang w:val="en-GB"/>
        </w:rPr>
        <w:t>CEPT</w:t>
      </w:r>
    </w:p>
    <w:p w14:paraId="1E9DD0B9" w14:textId="77777777" w:rsidR="00FF2807" w:rsidRPr="002D68EF" w:rsidRDefault="00FF2807" w:rsidP="00FF2807">
      <w:pPr>
        <w:pStyle w:val="Title"/>
        <w:ind w:left="1834"/>
        <w:rPr>
          <w:lang w:val="en-GB"/>
        </w:rPr>
      </w:pPr>
      <w:r w:rsidRPr="002D68EF">
        <w:rPr>
          <w:smallCaps/>
          <w:lang w:val="en-GB"/>
        </w:rPr>
        <w:t>to</w:t>
      </w:r>
      <w:r w:rsidRPr="002D68EF">
        <w:rPr>
          <w:smallCaps/>
          <w:spacing w:val="-4"/>
          <w:lang w:val="en-GB"/>
        </w:rPr>
        <w:t xml:space="preserve"> </w:t>
      </w:r>
      <w:r w:rsidRPr="002D68EF">
        <w:rPr>
          <w:smallCaps/>
          <w:lang w:val="en-GB"/>
        </w:rPr>
        <w:t>review the</w:t>
      </w:r>
      <w:r w:rsidRPr="002D68EF">
        <w:rPr>
          <w:smallCaps/>
          <w:spacing w:val="-1"/>
          <w:lang w:val="en-GB"/>
        </w:rPr>
        <w:t xml:space="preserve"> </w:t>
      </w:r>
      <w:r w:rsidRPr="002D68EF">
        <w:rPr>
          <w:smallCaps/>
          <w:lang w:val="en-GB"/>
        </w:rPr>
        <w:t>limit of</w:t>
      </w:r>
      <w:r w:rsidRPr="002D68EF">
        <w:rPr>
          <w:smallCaps/>
          <w:spacing w:val="-2"/>
          <w:lang w:val="en-GB"/>
        </w:rPr>
        <w:t xml:space="preserve"> </w:t>
      </w:r>
      <w:r w:rsidRPr="002D68EF">
        <w:rPr>
          <w:smallCaps/>
          <w:lang w:val="en-GB"/>
        </w:rPr>
        <w:t>out-of-band (OOB)</w:t>
      </w:r>
      <w:r w:rsidRPr="002D68EF">
        <w:rPr>
          <w:smallCaps/>
          <w:spacing w:val="-13"/>
          <w:lang w:val="en-GB"/>
        </w:rPr>
        <w:t xml:space="preserve"> </w:t>
      </w:r>
      <w:r w:rsidRPr="002D68EF">
        <w:rPr>
          <w:smallCaps/>
          <w:lang w:val="en-GB"/>
        </w:rPr>
        <w:t>emissions</w:t>
      </w:r>
      <w:r w:rsidRPr="002D68EF">
        <w:rPr>
          <w:smallCaps/>
          <w:spacing w:val="-1"/>
          <w:lang w:val="en-GB"/>
        </w:rPr>
        <w:t xml:space="preserve"> </w:t>
      </w:r>
      <w:r w:rsidRPr="002D68EF">
        <w:rPr>
          <w:smallCaps/>
          <w:lang w:val="en-GB"/>
        </w:rPr>
        <w:t>below 5935</w:t>
      </w:r>
      <w:r w:rsidRPr="002D68EF">
        <w:rPr>
          <w:smallCaps/>
          <w:spacing w:val="-12"/>
          <w:lang w:val="en-GB"/>
        </w:rPr>
        <w:t xml:space="preserve"> </w:t>
      </w:r>
      <w:r w:rsidRPr="002D68EF">
        <w:rPr>
          <w:smallCaps/>
          <w:lang w:val="en-GB"/>
        </w:rPr>
        <w:t>MHz applicable to very low power (VLP) WAS/RLAN devices</w:t>
      </w:r>
    </w:p>
    <w:p w14:paraId="275D0A8C" w14:textId="77777777" w:rsidR="00FF2807" w:rsidRPr="002D68EF" w:rsidRDefault="00FF2807" w:rsidP="00FF2807">
      <w:pPr>
        <w:pStyle w:val="ECCParagraph"/>
      </w:pPr>
    </w:p>
    <w:p w14:paraId="376A5F52" w14:textId="77777777" w:rsidR="00FF2807" w:rsidRPr="002D68EF" w:rsidRDefault="00FF2807" w:rsidP="00E113A9">
      <w:pPr>
        <w:pStyle w:val="Default"/>
        <w:numPr>
          <w:ilvl w:val="0"/>
          <w:numId w:val="14"/>
        </w:numPr>
        <w:ind w:left="1353"/>
        <w:rPr>
          <w:b/>
          <w:bCs/>
          <w:sz w:val="19"/>
          <w:szCs w:val="19"/>
          <w:lang w:val="en-GB"/>
        </w:rPr>
      </w:pPr>
      <w:r w:rsidRPr="002D68EF">
        <w:rPr>
          <w:b/>
          <w:bCs/>
          <w:sz w:val="19"/>
          <w:szCs w:val="19"/>
          <w:lang w:val="en-GB"/>
        </w:rPr>
        <w:t>PURPOSE</w:t>
      </w:r>
    </w:p>
    <w:p w14:paraId="06D7AB0D" w14:textId="77777777" w:rsidR="00FF2807" w:rsidRPr="002D68EF" w:rsidRDefault="00FF2807" w:rsidP="00FF2807">
      <w:pPr>
        <w:pStyle w:val="Default"/>
        <w:ind w:left="153"/>
        <w:rPr>
          <w:sz w:val="20"/>
          <w:lang w:val="en-GB"/>
        </w:rPr>
      </w:pPr>
    </w:p>
    <w:p w14:paraId="1AC9D888" w14:textId="77777777" w:rsidR="00FF2807" w:rsidRPr="002D68EF" w:rsidRDefault="00FF2807" w:rsidP="00FF2807">
      <w:pPr>
        <w:pStyle w:val="Default"/>
        <w:ind w:left="993" w:right="612"/>
        <w:jc w:val="both"/>
        <w:rPr>
          <w:lang w:val="en-GB"/>
        </w:rPr>
      </w:pPr>
      <w:r w:rsidRPr="002D68EF">
        <w:rPr>
          <w:lang w:val="en-GB"/>
        </w:rPr>
        <w:t>The</w:t>
      </w:r>
      <w:r w:rsidRPr="002D68EF">
        <w:rPr>
          <w:spacing w:val="80"/>
          <w:lang w:val="en-GB"/>
        </w:rPr>
        <w:t xml:space="preserve">  </w:t>
      </w:r>
      <w:r w:rsidRPr="002D68EF">
        <w:rPr>
          <w:lang w:val="en-GB"/>
        </w:rPr>
        <w:t>objective</w:t>
      </w:r>
      <w:r w:rsidRPr="002D68EF">
        <w:rPr>
          <w:spacing w:val="80"/>
          <w:lang w:val="en-GB"/>
        </w:rPr>
        <w:t xml:space="preserve">  </w:t>
      </w:r>
      <w:r w:rsidRPr="002D68EF">
        <w:rPr>
          <w:lang w:val="en-GB"/>
        </w:rPr>
        <w:t>of</w:t>
      </w:r>
      <w:r w:rsidRPr="002D68EF">
        <w:rPr>
          <w:spacing w:val="80"/>
          <w:lang w:val="en-GB"/>
        </w:rPr>
        <w:t xml:space="preserve">  </w:t>
      </w:r>
      <w:r w:rsidRPr="002D68EF">
        <w:rPr>
          <w:lang w:val="en-GB"/>
        </w:rPr>
        <w:t>the</w:t>
      </w:r>
      <w:r w:rsidRPr="002D68EF">
        <w:rPr>
          <w:spacing w:val="80"/>
          <w:lang w:val="en-GB"/>
        </w:rPr>
        <w:t xml:space="preserve">  </w:t>
      </w:r>
      <w:r w:rsidRPr="002D68EF">
        <w:rPr>
          <w:lang w:val="en-GB"/>
        </w:rPr>
        <w:t>mandate</w:t>
      </w:r>
      <w:r w:rsidRPr="002D68EF">
        <w:rPr>
          <w:spacing w:val="80"/>
          <w:lang w:val="en-GB"/>
        </w:rPr>
        <w:t xml:space="preserve">  </w:t>
      </w:r>
      <w:r w:rsidRPr="002D68EF">
        <w:rPr>
          <w:lang w:val="en-GB"/>
        </w:rPr>
        <w:t>is</w:t>
      </w:r>
      <w:r w:rsidRPr="002D68EF">
        <w:rPr>
          <w:spacing w:val="80"/>
          <w:lang w:val="en-GB"/>
        </w:rPr>
        <w:t xml:space="preserve">  </w:t>
      </w:r>
      <w:r w:rsidRPr="002D68EF">
        <w:rPr>
          <w:lang w:val="en-GB"/>
        </w:rPr>
        <w:t>to</w:t>
      </w:r>
      <w:r w:rsidRPr="002D68EF">
        <w:rPr>
          <w:spacing w:val="80"/>
          <w:lang w:val="en-GB"/>
        </w:rPr>
        <w:t xml:space="preserve">  </w:t>
      </w:r>
      <w:r w:rsidRPr="002D68EF">
        <w:rPr>
          <w:lang w:val="en-GB"/>
        </w:rPr>
        <w:t>review</w:t>
      </w:r>
      <w:r w:rsidRPr="002D68EF">
        <w:rPr>
          <w:spacing w:val="80"/>
          <w:lang w:val="en-GB"/>
        </w:rPr>
        <w:t xml:space="preserve">  </w:t>
      </w:r>
      <w:r w:rsidRPr="002D68EF">
        <w:rPr>
          <w:lang w:val="en-GB"/>
        </w:rPr>
        <w:t>and</w:t>
      </w:r>
      <w:r w:rsidRPr="002D68EF">
        <w:rPr>
          <w:spacing w:val="80"/>
          <w:lang w:val="en-GB"/>
        </w:rPr>
        <w:t xml:space="preserve">  </w:t>
      </w:r>
      <w:r w:rsidRPr="002D68EF">
        <w:rPr>
          <w:lang w:val="en-GB"/>
        </w:rPr>
        <w:t>identify</w:t>
      </w:r>
      <w:r w:rsidRPr="002D68EF">
        <w:rPr>
          <w:spacing w:val="80"/>
          <w:lang w:val="en-GB"/>
        </w:rPr>
        <w:t xml:space="preserve">  </w:t>
      </w:r>
      <w:r w:rsidRPr="002D68EF">
        <w:rPr>
          <w:lang w:val="en-GB"/>
        </w:rPr>
        <w:t>the</w:t>
      </w:r>
      <w:r w:rsidRPr="002D68EF">
        <w:rPr>
          <w:spacing w:val="80"/>
          <w:lang w:val="en-GB"/>
        </w:rPr>
        <w:t xml:space="preserve">  </w:t>
      </w:r>
      <w:r w:rsidRPr="002D68EF">
        <w:rPr>
          <w:lang w:val="en-GB"/>
        </w:rPr>
        <w:t xml:space="preserve">limit of maximum mean </w:t>
      </w:r>
      <w:proofErr w:type="spellStart"/>
      <w:r w:rsidRPr="002D68EF">
        <w:rPr>
          <w:lang w:val="en-GB"/>
        </w:rPr>
        <w:t>e.i.r.p</w:t>
      </w:r>
      <w:proofErr w:type="spellEnd"/>
      <w:r w:rsidRPr="002D68EF">
        <w:rPr>
          <w:lang w:val="en-GB"/>
        </w:rPr>
        <w:t>. density of out-of-band emissions below 5935</w:t>
      </w:r>
      <w:r w:rsidRPr="002D68EF">
        <w:rPr>
          <w:spacing w:val="-4"/>
          <w:lang w:val="en-GB"/>
        </w:rPr>
        <w:t xml:space="preserve"> </w:t>
      </w:r>
      <w:r w:rsidRPr="002D68EF">
        <w:rPr>
          <w:lang w:val="en-GB"/>
        </w:rPr>
        <w:t>MHz applicable to very low power (VLP) WAS/RLANs in the 5945-6425 MHz</w:t>
      </w:r>
      <w:r w:rsidRPr="002D68EF">
        <w:rPr>
          <w:spacing w:val="40"/>
          <w:lang w:val="en-GB"/>
        </w:rPr>
        <w:t xml:space="preserve"> </w:t>
      </w:r>
      <w:r w:rsidRPr="002D68EF">
        <w:rPr>
          <w:lang w:val="en-GB"/>
        </w:rPr>
        <w:t xml:space="preserve">from 1 January 2025 </w:t>
      </w:r>
      <w:r w:rsidRPr="002D68EF">
        <w:rPr>
          <w:spacing w:val="-2"/>
          <w:lang w:val="en-GB"/>
        </w:rPr>
        <w:t>onwards.</w:t>
      </w:r>
    </w:p>
    <w:p w14:paraId="4C84A5D5" w14:textId="77777777" w:rsidR="00FF2807" w:rsidRPr="002D68EF" w:rsidRDefault="00FF2807" w:rsidP="00FF2807">
      <w:pPr>
        <w:pStyle w:val="Default"/>
        <w:ind w:left="153"/>
        <w:rPr>
          <w:sz w:val="26"/>
          <w:lang w:val="en-GB"/>
        </w:rPr>
      </w:pPr>
    </w:p>
    <w:p w14:paraId="17DAC0B6" w14:textId="77777777" w:rsidR="00FF2807" w:rsidRPr="002D68EF" w:rsidRDefault="00FF2807" w:rsidP="00E113A9">
      <w:pPr>
        <w:pStyle w:val="Default"/>
        <w:numPr>
          <w:ilvl w:val="0"/>
          <w:numId w:val="14"/>
        </w:numPr>
        <w:ind w:left="1353" w:right="329"/>
        <w:rPr>
          <w:b/>
          <w:bCs/>
          <w:sz w:val="19"/>
          <w:szCs w:val="19"/>
          <w:lang w:val="en-GB"/>
        </w:rPr>
      </w:pPr>
      <w:bookmarkStart w:id="124" w:name="2._Background"/>
      <w:bookmarkEnd w:id="124"/>
      <w:r w:rsidRPr="002D68EF">
        <w:rPr>
          <w:b/>
          <w:bCs/>
          <w:sz w:val="19"/>
          <w:szCs w:val="19"/>
          <w:lang w:val="en-GB"/>
        </w:rPr>
        <w:t>BACKGROUND</w:t>
      </w:r>
    </w:p>
    <w:p w14:paraId="3E1FC1E9" w14:textId="77777777" w:rsidR="00FF2807" w:rsidRPr="002D68EF" w:rsidRDefault="00FF2807" w:rsidP="00FF2807">
      <w:pPr>
        <w:pStyle w:val="Default"/>
        <w:ind w:left="153" w:right="471"/>
        <w:rPr>
          <w:sz w:val="20"/>
          <w:lang w:val="en-GB"/>
        </w:rPr>
      </w:pPr>
    </w:p>
    <w:p w14:paraId="635EDF89" w14:textId="77777777" w:rsidR="00FF2807" w:rsidRPr="002D68EF" w:rsidRDefault="00FF2807" w:rsidP="00FF2807">
      <w:pPr>
        <w:pStyle w:val="Default"/>
        <w:ind w:left="993" w:right="471"/>
        <w:jc w:val="both"/>
        <w:rPr>
          <w:lang w:val="en-GB"/>
        </w:rPr>
      </w:pPr>
      <w:r w:rsidRPr="002D68EF">
        <w:rPr>
          <w:lang w:val="en-GB"/>
        </w:rPr>
        <w:t>On 20 November 2020, the CEPT published the Report B (CEPT Report 75) entitled ‘</w:t>
      </w:r>
      <w:r w:rsidRPr="002D68EF">
        <w:rPr>
          <w:i/>
          <w:lang w:val="en-GB"/>
        </w:rPr>
        <w:t>Harmonised technical parameters for WAS/RLANs operating on a coexistence basis</w:t>
      </w:r>
      <w:r w:rsidRPr="002D68EF">
        <w:rPr>
          <w:i/>
          <w:spacing w:val="40"/>
          <w:lang w:val="en-GB"/>
        </w:rPr>
        <w:t xml:space="preserve"> </w:t>
      </w:r>
      <w:r w:rsidRPr="002D68EF">
        <w:rPr>
          <w:i/>
          <w:lang w:val="en-GB"/>
        </w:rPr>
        <w:t>with appropriate mitigation techniques and/or operational compatibility/coexistence conditions, operating on the basis of a general authorisation</w:t>
      </w:r>
      <w:r w:rsidRPr="002D68EF">
        <w:rPr>
          <w:lang w:val="en-GB"/>
        </w:rPr>
        <w:t>’</w:t>
      </w:r>
      <w:r w:rsidRPr="002D68EF">
        <w:rPr>
          <w:vertAlign w:val="superscript"/>
          <w:lang w:val="en-GB"/>
        </w:rPr>
        <w:t>1</w:t>
      </w:r>
      <w:r w:rsidRPr="002D68EF">
        <w:rPr>
          <w:lang w:val="en-GB"/>
        </w:rPr>
        <w:t xml:space="preserve"> in response to the Commission mandate to study feasibility and identify harmonised technical conditions</w:t>
      </w:r>
      <w:r w:rsidRPr="002D68EF">
        <w:rPr>
          <w:spacing w:val="40"/>
          <w:lang w:val="en-GB"/>
        </w:rPr>
        <w:t xml:space="preserve"> </w:t>
      </w:r>
      <w:r w:rsidRPr="002D68EF">
        <w:rPr>
          <w:lang w:val="en-GB"/>
        </w:rPr>
        <w:t xml:space="preserve">for wireless access systems including radio local area networks in the 5925-6425 MHz band for the provision of wireless broadband services. Harmonised conditions for the availability and efficient use of the frequency band 5945-6425 MHz for wireless access systems including radio local area networks (WAS/RLANs) have been developed on the basis of this report. Regarding the maximum mean </w:t>
      </w:r>
      <w:proofErr w:type="spellStart"/>
      <w:r w:rsidRPr="002D68EF">
        <w:rPr>
          <w:lang w:val="en-GB"/>
        </w:rPr>
        <w:t>e.i.r.p</w:t>
      </w:r>
      <w:proofErr w:type="spellEnd"/>
      <w:r w:rsidRPr="002D68EF">
        <w:rPr>
          <w:lang w:val="en-GB"/>
        </w:rPr>
        <w:t>. density limits of VLP WAS/RLAN out-of-band emissions below 5935 MHz, they will be subject to review by the end of 2024 at the latest.</w:t>
      </w:r>
    </w:p>
    <w:p w14:paraId="49B26715" w14:textId="77777777" w:rsidR="00FF2807" w:rsidRPr="002D68EF" w:rsidRDefault="00FF2807" w:rsidP="00FF2807">
      <w:pPr>
        <w:pStyle w:val="Default"/>
        <w:ind w:left="993" w:right="471"/>
        <w:jc w:val="both"/>
        <w:rPr>
          <w:sz w:val="20"/>
          <w:lang w:val="en-GB"/>
        </w:rPr>
      </w:pPr>
    </w:p>
    <w:p w14:paraId="5C296213" w14:textId="77777777" w:rsidR="00FF2807" w:rsidRPr="002D68EF" w:rsidRDefault="00FF2807" w:rsidP="00FF2807">
      <w:pPr>
        <w:pStyle w:val="Default"/>
        <w:ind w:left="993" w:right="471"/>
        <w:jc w:val="both"/>
        <w:rPr>
          <w:lang w:val="en-GB"/>
        </w:rPr>
      </w:pPr>
      <w:r w:rsidRPr="002D68EF">
        <w:rPr>
          <w:lang w:val="en-GB"/>
        </w:rPr>
        <w:t xml:space="preserve">Following the adoption of CEPT Report 75, CEPT launched a review of the maximum mean </w:t>
      </w:r>
      <w:proofErr w:type="spellStart"/>
      <w:r w:rsidRPr="002D68EF">
        <w:rPr>
          <w:lang w:val="en-GB"/>
        </w:rPr>
        <w:t>e.i.r.p</w:t>
      </w:r>
      <w:proofErr w:type="spellEnd"/>
      <w:r w:rsidRPr="002D68EF">
        <w:rPr>
          <w:lang w:val="en-GB"/>
        </w:rPr>
        <w:t>. density</w:t>
      </w:r>
      <w:r w:rsidRPr="002D68EF">
        <w:rPr>
          <w:spacing w:val="-2"/>
          <w:lang w:val="en-GB"/>
        </w:rPr>
        <w:t xml:space="preserve"> </w:t>
      </w:r>
      <w:r w:rsidRPr="002D68EF">
        <w:rPr>
          <w:lang w:val="en-GB"/>
        </w:rPr>
        <w:t>limits of VLP WAS/RLAN out-of-band emissions below 5935 MHz based on field measurements and the study of protection requirements for urban rail ITS from adjacent bands usage including interference scenarios. This gives an opportunity to review, as appropriate, the RLAN VLP OOB emission limit below 5935 MHz with</w:t>
      </w:r>
      <w:r w:rsidRPr="002D68EF">
        <w:rPr>
          <w:spacing w:val="40"/>
          <w:lang w:val="en-GB"/>
        </w:rPr>
        <w:t xml:space="preserve"> </w:t>
      </w:r>
      <w:r w:rsidRPr="002D68EF">
        <w:rPr>
          <w:lang w:val="en-GB"/>
        </w:rPr>
        <w:t>regard to the possibility to relax the limit.</w:t>
      </w:r>
    </w:p>
    <w:p w14:paraId="3AA45DC0" w14:textId="6D428AAC" w:rsidR="00FF2807" w:rsidRPr="002D68EF" w:rsidRDefault="00FF2807" w:rsidP="00FF2807">
      <w:pPr>
        <w:pStyle w:val="Default"/>
        <w:tabs>
          <w:tab w:val="left" w:pos="426"/>
        </w:tabs>
        <w:ind w:left="480"/>
        <w:rPr>
          <w:spacing w:val="-2"/>
          <w:sz w:val="20"/>
          <w:vertAlign w:val="superscript"/>
          <w:lang w:val="en-GB"/>
        </w:rPr>
      </w:pPr>
      <w:r w:rsidRPr="002D68EF">
        <w:rPr>
          <w:noProof/>
          <w:lang w:val="en-GB"/>
        </w:rPr>
        <mc:AlternateContent>
          <mc:Choice Requires="wps">
            <w:drawing>
              <wp:anchor distT="0" distB="0" distL="0" distR="0" simplePos="0" relativeHeight="251658243" behindDoc="1" locked="0" layoutInCell="1" allowOverlap="1" wp14:anchorId="5632F68B" wp14:editId="7C290B82">
                <wp:simplePos x="0" y="0"/>
                <wp:positionH relativeFrom="page">
                  <wp:posOffset>550944</wp:posOffset>
                </wp:positionH>
                <wp:positionV relativeFrom="paragraph">
                  <wp:posOffset>170180</wp:posOffset>
                </wp:positionV>
                <wp:extent cx="1828800" cy="7620"/>
                <wp:effectExtent l="0" t="0" r="0" b="0"/>
                <wp:wrapTopAndBottom/>
                <wp:docPr id="126219174" name="Rectangle 126219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A30E3" id="Rectangle 126219174" o:spid="_x0000_s1026" style="position:absolute;margin-left:43.4pt;margin-top:13.4pt;width:2in;height:.6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" fillcolor="black" stroked="f">
                <w10:wrap type="topAndBottom" anchorx="page"/>
              </v:rect>
            </w:pict>
          </mc:Fallback>
        </mc:AlternateContent>
      </w:r>
    </w:p>
    <w:p w14:paraId="4EAD6956" w14:textId="77777777" w:rsidR="00FF2807" w:rsidRPr="002D68EF" w:rsidRDefault="00FF2807" w:rsidP="00FF2807">
      <w:pPr>
        <w:pStyle w:val="Default"/>
        <w:ind w:left="480" w:firstLine="513"/>
        <w:rPr>
          <w:sz w:val="20"/>
          <w:lang w:val="en-GB"/>
        </w:rPr>
      </w:pPr>
      <w:r w:rsidRPr="002D68EF">
        <w:rPr>
          <w:spacing w:val="-2"/>
          <w:sz w:val="20"/>
          <w:vertAlign w:val="superscript"/>
          <w:lang w:val="en-GB"/>
        </w:rPr>
        <w:t>1</w:t>
      </w:r>
      <w:r w:rsidRPr="002D68EF">
        <w:rPr>
          <w:spacing w:val="54"/>
          <w:sz w:val="20"/>
          <w:lang w:val="en-GB"/>
        </w:rPr>
        <w:t xml:space="preserve"> </w:t>
      </w:r>
      <w:r w:rsidRPr="002D68EF">
        <w:rPr>
          <w:spacing w:val="-2"/>
          <w:sz w:val="20"/>
          <w:lang w:val="en-GB"/>
        </w:rPr>
        <w:t>https://docdb.cept.org/download/aefb853d-8780/CEPT%20Report%2075.pdf</w:t>
      </w:r>
    </w:p>
    <w:p w14:paraId="6DAEF93B" w14:textId="77777777" w:rsidR="00FF2807" w:rsidRPr="002D68EF" w:rsidRDefault="00FF2807" w:rsidP="00FF2807">
      <w:pPr>
        <w:pStyle w:val="Default"/>
        <w:rPr>
          <w:sz w:val="19"/>
          <w:szCs w:val="19"/>
          <w:lang w:val="en-GB"/>
        </w:rPr>
      </w:pPr>
    </w:p>
    <w:p w14:paraId="6C9C4956" w14:textId="77777777" w:rsidR="00FF2807" w:rsidRPr="002D68EF" w:rsidRDefault="00FF2807" w:rsidP="00FF2807">
      <w:pPr>
        <w:pStyle w:val="Default"/>
        <w:ind w:left="273" w:firstLine="720"/>
        <w:rPr>
          <w:spacing w:val="40"/>
          <w:sz w:val="16"/>
          <w:lang w:val="en-GB"/>
        </w:rPr>
      </w:pPr>
      <w:r w:rsidRPr="00877ABD">
        <w:rPr>
          <w:sz w:val="16"/>
          <w:lang w:val="fr-FR"/>
        </w:rPr>
        <w:t>Commission</w:t>
      </w:r>
      <w:r w:rsidRPr="00877ABD">
        <w:rPr>
          <w:spacing w:val="-4"/>
          <w:sz w:val="16"/>
          <w:lang w:val="fr-FR"/>
        </w:rPr>
        <w:t xml:space="preserve"> </w:t>
      </w:r>
      <w:r w:rsidRPr="00877ABD">
        <w:rPr>
          <w:sz w:val="16"/>
          <w:lang w:val="fr-FR"/>
        </w:rPr>
        <w:t>européenne/</w:t>
      </w:r>
      <w:proofErr w:type="spellStart"/>
      <w:r w:rsidRPr="00877ABD">
        <w:rPr>
          <w:sz w:val="16"/>
          <w:lang w:val="fr-FR"/>
        </w:rPr>
        <w:t>Europese</w:t>
      </w:r>
      <w:proofErr w:type="spellEnd"/>
      <w:r w:rsidRPr="00877ABD">
        <w:rPr>
          <w:spacing w:val="-6"/>
          <w:sz w:val="16"/>
          <w:lang w:val="fr-FR"/>
        </w:rPr>
        <w:t xml:space="preserve"> </w:t>
      </w:r>
      <w:proofErr w:type="spellStart"/>
      <w:r w:rsidRPr="00877ABD">
        <w:rPr>
          <w:sz w:val="16"/>
          <w:lang w:val="fr-FR"/>
        </w:rPr>
        <w:t>Commissie</w:t>
      </w:r>
      <w:proofErr w:type="spellEnd"/>
      <w:r w:rsidRPr="00877ABD">
        <w:rPr>
          <w:sz w:val="16"/>
          <w:lang w:val="fr-FR"/>
        </w:rPr>
        <w:t>,</w:t>
      </w:r>
      <w:r w:rsidRPr="00877ABD">
        <w:rPr>
          <w:spacing w:val="-6"/>
          <w:sz w:val="16"/>
          <w:lang w:val="fr-FR"/>
        </w:rPr>
        <w:t xml:space="preserve"> </w:t>
      </w:r>
      <w:r w:rsidRPr="00877ABD">
        <w:rPr>
          <w:sz w:val="16"/>
          <w:lang w:val="fr-FR"/>
        </w:rPr>
        <w:t>1049</w:t>
      </w:r>
      <w:r w:rsidRPr="00877ABD">
        <w:rPr>
          <w:spacing w:val="-5"/>
          <w:sz w:val="16"/>
          <w:lang w:val="fr-FR"/>
        </w:rPr>
        <w:t xml:space="preserve"> </w:t>
      </w:r>
      <w:r w:rsidRPr="00877ABD">
        <w:rPr>
          <w:sz w:val="16"/>
          <w:lang w:val="fr-FR"/>
        </w:rPr>
        <w:t>Bruxelles/Brussel,</w:t>
      </w:r>
      <w:r w:rsidRPr="00877ABD">
        <w:rPr>
          <w:spacing w:val="-4"/>
          <w:sz w:val="16"/>
          <w:lang w:val="fr-FR"/>
        </w:rPr>
        <w:t xml:space="preserve"> </w:t>
      </w:r>
      <w:r w:rsidRPr="00877ABD">
        <w:rPr>
          <w:sz w:val="16"/>
          <w:lang w:val="fr-FR"/>
        </w:rPr>
        <w:t>BELGIQUE/BELGIË -</w:t>
      </w:r>
      <w:r w:rsidRPr="00877ABD">
        <w:rPr>
          <w:spacing w:val="-4"/>
          <w:sz w:val="16"/>
          <w:lang w:val="fr-FR"/>
        </w:rPr>
        <w:t xml:space="preserve"> </w:t>
      </w:r>
      <w:r w:rsidRPr="00877ABD">
        <w:rPr>
          <w:sz w:val="16"/>
          <w:lang w:val="fr-FR"/>
        </w:rPr>
        <w:t>Tel.</w:t>
      </w:r>
      <w:r w:rsidRPr="00877ABD">
        <w:rPr>
          <w:spacing w:val="-4"/>
          <w:sz w:val="16"/>
          <w:lang w:val="fr-FR"/>
        </w:rPr>
        <w:t xml:space="preserve"> </w:t>
      </w:r>
      <w:r w:rsidRPr="002D68EF">
        <w:rPr>
          <w:sz w:val="16"/>
          <w:lang w:val="en-GB"/>
        </w:rPr>
        <w:t>+32</w:t>
      </w:r>
      <w:r w:rsidRPr="002D68EF">
        <w:rPr>
          <w:spacing w:val="-5"/>
          <w:sz w:val="16"/>
          <w:lang w:val="en-GB"/>
        </w:rPr>
        <w:t xml:space="preserve"> </w:t>
      </w:r>
      <w:r w:rsidRPr="002D68EF">
        <w:rPr>
          <w:sz w:val="16"/>
          <w:lang w:val="en-GB"/>
        </w:rPr>
        <w:t>22991111</w:t>
      </w:r>
      <w:r w:rsidRPr="002D68EF">
        <w:rPr>
          <w:spacing w:val="40"/>
          <w:sz w:val="16"/>
          <w:lang w:val="en-GB"/>
        </w:rPr>
        <w:t xml:space="preserve"> </w:t>
      </w:r>
    </w:p>
    <w:p w14:paraId="42B660A7" w14:textId="77777777" w:rsidR="00FF2807" w:rsidRPr="002D68EF" w:rsidRDefault="00FF2807" w:rsidP="00FF2807">
      <w:pPr>
        <w:pStyle w:val="Default"/>
        <w:ind w:left="273" w:firstLine="720"/>
        <w:rPr>
          <w:sz w:val="16"/>
          <w:lang w:val="en-GB"/>
        </w:rPr>
      </w:pPr>
      <w:r w:rsidRPr="002D68EF">
        <w:rPr>
          <w:sz w:val="16"/>
          <w:lang w:val="en-GB"/>
        </w:rPr>
        <w:t>Office: BU25 06/183 - Tel. direct line +32 229-85788</w:t>
      </w:r>
    </w:p>
    <w:p w14:paraId="69A6BC9C" w14:textId="77777777" w:rsidR="00FF2807" w:rsidRPr="002D68EF" w:rsidRDefault="00FF2807" w:rsidP="00FF2807">
      <w:pPr>
        <w:spacing w:before="136"/>
        <w:ind w:left="273" w:firstLine="720"/>
        <w:rPr>
          <w:rFonts w:ascii="Times New Roman" w:hAnsi="Times New Roman"/>
          <w:sz w:val="16"/>
          <w:szCs w:val="16"/>
          <w:lang w:val="en-GB"/>
        </w:rPr>
      </w:pPr>
      <w:r w:rsidRPr="002D68EF">
        <w:rPr>
          <w:rFonts w:ascii="Times New Roman" w:hAnsi="Times New Roman"/>
          <w:spacing w:val="-2"/>
          <w:sz w:val="16"/>
          <w:szCs w:val="16"/>
          <w:lang w:val="en-GB"/>
        </w:rPr>
        <w:t>Ales.Brabinek@ec.europa.eu</w:t>
      </w:r>
    </w:p>
    <w:p w14:paraId="3C9E93A0" w14:textId="77777777" w:rsidR="00FF2807" w:rsidRPr="002D68EF" w:rsidRDefault="00FF2807" w:rsidP="00FF2807">
      <w:pPr>
        <w:spacing w:before="136"/>
        <w:ind w:left="1346" w:hanging="353"/>
        <w:rPr>
          <w:sz w:val="16"/>
          <w:lang w:val="en-GB"/>
        </w:rPr>
        <w:sectPr w:rsidR="00FF2807" w:rsidRPr="002D68EF" w:rsidSect="00916C4F">
          <w:pgSz w:w="11910" w:h="16840"/>
          <w:pgMar w:top="500" w:right="1560" w:bottom="280" w:left="240" w:header="720" w:footer="720" w:gutter="0"/>
          <w:cols w:space="720"/>
        </w:sectPr>
      </w:pPr>
    </w:p>
    <w:p w14:paraId="2A922AA2" w14:textId="77777777" w:rsidR="00FF2807" w:rsidRPr="002D68EF" w:rsidRDefault="00FF2807" w:rsidP="00FF2807">
      <w:pPr>
        <w:pStyle w:val="BodyText"/>
        <w:spacing w:before="73"/>
        <w:ind w:left="426" w:right="567"/>
        <w:jc w:val="both"/>
      </w:pPr>
      <w:r w:rsidRPr="002D68EF">
        <w:lastRenderedPageBreak/>
        <w:t>In the absence of justified evidence, a value of -37 dBm/MHz will be adopted from 1 January 2025.</w:t>
      </w:r>
    </w:p>
    <w:p w14:paraId="447A4398" w14:textId="77777777" w:rsidR="00FF2807" w:rsidRPr="002D68EF" w:rsidRDefault="00FF2807" w:rsidP="00FF2807">
      <w:pPr>
        <w:pStyle w:val="BodyText"/>
        <w:ind w:left="426" w:right="567"/>
        <w:rPr>
          <w:sz w:val="26"/>
        </w:rPr>
      </w:pPr>
    </w:p>
    <w:p w14:paraId="218007A5" w14:textId="77777777" w:rsidR="00FF2807" w:rsidRPr="002D68EF" w:rsidRDefault="00FF2807" w:rsidP="00E113A9">
      <w:pPr>
        <w:pStyle w:val="Default"/>
        <w:numPr>
          <w:ilvl w:val="0"/>
          <w:numId w:val="14"/>
        </w:numPr>
        <w:ind w:right="567" w:hanging="774"/>
        <w:rPr>
          <w:b/>
          <w:bCs/>
          <w:sz w:val="19"/>
          <w:szCs w:val="19"/>
          <w:lang w:val="en-GB"/>
        </w:rPr>
      </w:pPr>
      <w:bookmarkStart w:id="125" w:name="3._Justification"/>
      <w:bookmarkEnd w:id="125"/>
      <w:r w:rsidRPr="002D68EF">
        <w:rPr>
          <w:b/>
          <w:bCs/>
          <w:sz w:val="19"/>
          <w:szCs w:val="19"/>
          <w:lang w:val="en-GB"/>
        </w:rPr>
        <w:t>JUSTIFICATION</w:t>
      </w:r>
    </w:p>
    <w:p w14:paraId="47B20E39" w14:textId="77777777" w:rsidR="00FF2807" w:rsidRPr="002D68EF" w:rsidRDefault="00FF2807" w:rsidP="00FF2807">
      <w:pPr>
        <w:pStyle w:val="Default"/>
        <w:ind w:left="426" w:right="567"/>
        <w:rPr>
          <w:sz w:val="20"/>
          <w:lang w:val="en-GB"/>
        </w:rPr>
      </w:pPr>
    </w:p>
    <w:p w14:paraId="14D86CE9" w14:textId="77777777" w:rsidR="00FF2807" w:rsidRPr="002D68EF" w:rsidRDefault="00FF2807" w:rsidP="00FF2807">
      <w:pPr>
        <w:pStyle w:val="Default"/>
        <w:ind w:left="426" w:right="567"/>
        <w:jc w:val="both"/>
        <w:rPr>
          <w:lang w:val="en-GB"/>
        </w:rPr>
      </w:pPr>
      <w:r w:rsidRPr="002D68EF">
        <w:rPr>
          <w:lang w:val="en-GB"/>
        </w:rPr>
        <w:t>Pursuant to Article 4(2) of the Radio Spectrum Decision, the Commission may issue mandates to the CEPT for the development and amendment of technical implementing measures with a view to ensuring harmonised conditions for the availability and efficient use of radio spectrum necessary for the functioning of the internal market. Such</w:t>
      </w:r>
      <w:r w:rsidRPr="002D68EF">
        <w:rPr>
          <w:spacing w:val="80"/>
          <w:lang w:val="en-GB"/>
        </w:rPr>
        <w:t xml:space="preserve"> </w:t>
      </w:r>
      <w:r w:rsidRPr="002D68EF">
        <w:rPr>
          <w:lang w:val="en-GB"/>
        </w:rPr>
        <w:t>mandates shall set the tasks to be performed and their timetable.</w:t>
      </w:r>
    </w:p>
    <w:p w14:paraId="4DD6F611" w14:textId="77777777" w:rsidR="00FF2807" w:rsidRPr="002D68EF" w:rsidRDefault="00FF2807" w:rsidP="00FF2807">
      <w:pPr>
        <w:pStyle w:val="Default"/>
        <w:ind w:left="426" w:right="567"/>
        <w:jc w:val="both"/>
        <w:rPr>
          <w:sz w:val="20"/>
          <w:lang w:val="en-GB"/>
        </w:rPr>
      </w:pPr>
    </w:p>
    <w:p w14:paraId="4AAAD8B2" w14:textId="77777777" w:rsidR="00FF2807" w:rsidRPr="002D68EF" w:rsidRDefault="00FF2807" w:rsidP="00FF2807">
      <w:pPr>
        <w:pStyle w:val="Default"/>
        <w:ind w:left="426" w:right="567"/>
        <w:jc w:val="both"/>
        <w:rPr>
          <w:lang w:val="en-GB"/>
        </w:rPr>
      </w:pPr>
      <w:r w:rsidRPr="002D68EF">
        <w:rPr>
          <w:lang w:val="en-GB"/>
        </w:rPr>
        <w:t xml:space="preserve">The maximum mean </w:t>
      </w:r>
      <w:proofErr w:type="spellStart"/>
      <w:r w:rsidRPr="002D68EF">
        <w:rPr>
          <w:lang w:val="en-GB"/>
        </w:rPr>
        <w:t>e.i.r.p</w:t>
      </w:r>
      <w:proofErr w:type="spellEnd"/>
      <w:r w:rsidRPr="002D68EF">
        <w:rPr>
          <w:lang w:val="en-GB"/>
        </w:rPr>
        <w:t>. density limits of VLP WAS/RLAN out-of-band emissions below 5935 MHz will be subject to review</w:t>
      </w:r>
      <w:r w:rsidRPr="002D68EF">
        <w:rPr>
          <w:spacing w:val="-1"/>
          <w:lang w:val="en-GB"/>
        </w:rPr>
        <w:t xml:space="preserve"> </w:t>
      </w:r>
      <w:r w:rsidRPr="002D68EF">
        <w:rPr>
          <w:lang w:val="en-GB"/>
        </w:rPr>
        <w:t>by</w:t>
      </w:r>
      <w:r w:rsidRPr="002D68EF">
        <w:rPr>
          <w:spacing w:val="-5"/>
          <w:lang w:val="en-GB"/>
        </w:rPr>
        <w:t xml:space="preserve"> </w:t>
      </w:r>
      <w:r w:rsidRPr="002D68EF">
        <w:rPr>
          <w:lang w:val="en-GB"/>
        </w:rPr>
        <w:t>the end of</w:t>
      </w:r>
      <w:r w:rsidRPr="002D68EF">
        <w:rPr>
          <w:spacing w:val="-1"/>
          <w:lang w:val="en-GB"/>
        </w:rPr>
        <w:t xml:space="preserve"> </w:t>
      </w:r>
      <w:r w:rsidRPr="002D68EF">
        <w:rPr>
          <w:lang w:val="en-GB"/>
        </w:rPr>
        <w:t>2024 at the</w:t>
      </w:r>
      <w:r w:rsidRPr="002D68EF">
        <w:rPr>
          <w:spacing w:val="-1"/>
          <w:lang w:val="en-GB"/>
        </w:rPr>
        <w:t xml:space="preserve"> </w:t>
      </w:r>
      <w:r w:rsidRPr="002D68EF">
        <w:rPr>
          <w:lang w:val="en-GB"/>
        </w:rPr>
        <w:t>latest on the</w:t>
      </w:r>
      <w:r w:rsidRPr="002D68EF">
        <w:rPr>
          <w:spacing w:val="-1"/>
          <w:lang w:val="en-GB"/>
        </w:rPr>
        <w:t xml:space="preserve"> </w:t>
      </w:r>
      <w:r w:rsidRPr="002D68EF">
        <w:rPr>
          <w:lang w:val="en-GB"/>
        </w:rPr>
        <w:t>basis of CEPT response to this Commission mandate.</w:t>
      </w:r>
    </w:p>
    <w:p w14:paraId="1747FB6F" w14:textId="77777777" w:rsidR="00FF2807" w:rsidRPr="002D68EF" w:rsidRDefault="00FF2807" w:rsidP="00FF2807">
      <w:pPr>
        <w:pStyle w:val="BodyText"/>
        <w:ind w:left="426" w:right="567"/>
        <w:rPr>
          <w:sz w:val="26"/>
        </w:rPr>
      </w:pPr>
    </w:p>
    <w:p w14:paraId="3F8591D6" w14:textId="77777777" w:rsidR="00FF2807" w:rsidRPr="002D68EF" w:rsidRDefault="00FF2807" w:rsidP="00E113A9">
      <w:pPr>
        <w:pStyle w:val="Default"/>
        <w:numPr>
          <w:ilvl w:val="0"/>
          <w:numId w:val="14"/>
        </w:numPr>
        <w:ind w:left="426" w:right="567" w:firstLine="0"/>
        <w:rPr>
          <w:b/>
          <w:bCs/>
          <w:sz w:val="19"/>
          <w:szCs w:val="19"/>
          <w:lang w:val="en-GB"/>
        </w:rPr>
      </w:pPr>
      <w:bookmarkStart w:id="126" w:name="4._Tasks_and_schedule"/>
      <w:bookmarkEnd w:id="126"/>
      <w:r w:rsidRPr="002D68EF">
        <w:rPr>
          <w:b/>
          <w:bCs/>
          <w:sz w:val="19"/>
          <w:szCs w:val="19"/>
          <w:lang w:val="en-GB"/>
        </w:rPr>
        <w:t>TASKS</w:t>
      </w:r>
      <w:r w:rsidRPr="002D68EF">
        <w:rPr>
          <w:b/>
          <w:bCs/>
          <w:spacing w:val="-6"/>
          <w:sz w:val="19"/>
          <w:szCs w:val="19"/>
          <w:lang w:val="en-GB"/>
        </w:rPr>
        <w:t xml:space="preserve"> </w:t>
      </w:r>
      <w:r w:rsidRPr="002D68EF">
        <w:rPr>
          <w:b/>
          <w:bCs/>
          <w:sz w:val="19"/>
          <w:szCs w:val="19"/>
          <w:lang w:val="en-GB"/>
        </w:rPr>
        <w:t>AND</w:t>
      </w:r>
      <w:r w:rsidRPr="002D68EF">
        <w:rPr>
          <w:b/>
          <w:bCs/>
          <w:spacing w:val="-6"/>
          <w:sz w:val="19"/>
          <w:szCs w:val="19"/>
          <w:lang w:val="en-GB"/>
        </w:rPr>
        <w:t xml:space="preserve"> </w:t>
      </w:r>
      <w:r w:rsidRPr="002D68EF">
        <w:rPr>
          <w:b/>
          <w:bCs/>
          <w:spacing w:val="-2"/>
          <w:sz w:val="19"/>
          <w:szCs w:val="19"/>
          <w:lang w:val="en-GB"/>
        </w:rPr>
        <w:t>SCHEDULE</w:t>
      </w:r>
    </w:p>
    <w:p w14:paraId="0238A7A5" w14:textId="77777777" w:rsidR="00FF2807" w:rsidRPr="002D68EF" w:rsidRDefault="00FF2807" w:rsidP="00FF2807">
      <w:pPr>
        <w:pStyle w:val="Default"/>
        <w:ind w:left="426" w:right="567"/>
        <w:rPr>
          <w:sz w:val="20"/>
          <w:lang w:val="en-GB"/>
        </w:rPr>
      </w:pPr>
    </w:p>
    <w:p w14:paraId="528423CE" w14:textId="77777777" w:rsidR="00FF2807" w:rsidRPr="002D68EF" w:rsidRDefault="00FF2807" w:rsidP="00FF2807">
      <w:pPr>
        <w:pStyle w:val="Default"/>
        <w:ind w:left="426" w:right="567"/>
        <w:rPr>
          <w:lang w:val="en-GB"/>
        </w:rPr>
      </w:pPr>
      <w:r w:rsidRPr="002D68EF">
        <w:rPr>
          <w:lang w:val="en-GB"/>
        </w:rPr>
        <w:t>The</w:t>
      </w:r>
      <w:r w:rsidRPr="002D68EF">
        <w:rPr>
          <w:spacing w:val="-3"/>
          <w:lang w:val="en-GB"/>
        </w:rPr>
        <w:t xml:space="preserve"> </w:t>
      </w:r>
      <w:r w:rsidRPr="002D68EF">
        <w:rPr>
          <w:lang w:val="en-GB"/>
        </w:rPr>
        <w:t xml:space="preserve">CEPT is </w:t>
      </w:r>
      <w:r w:rsidRPr="002D68EF">
        <w:rPr>
          <w:spacing w:val="-2"/>
          <w:lang w:val="en-GB"/>
        </w:rPr>
        <w:t>tasked</w:t>
      </w:r>
    </w:p>
    <w:p w14:paraId="325E7EE4" w14:textId="77777777" w:rsidR="00FF2807" w:rsidRPr="002D68EF" w:rsidRDefault="00FF2807" w:rsidP="00FF2807">
      <w:pPr>
        <w:pStyle w:val="Default"/>
        <w:ind w:left="426" w:right="567"/>
        <w:rPr>
          <w:sz w:val="20"/>
          <w:lang w:val="en-GB"/>
        </w:rPr>
      </w:pPr>
    </w:p>
    <w:p w14:paraId="6E36AE44" w14:textId="77777777" w:rsidR="00FF2807" w:rsidRPr="002D68EF" w:rsidRDefault="00FF2807" w:rsidP="00E113A9">
      <w:pPr>
        <w:pStyle w:val="Default"/>
        <w:numPr>
          <w:ilvl w:val="0"/>
          <w:numId w:val="15"/>
        </w:numPr>
        <w:ind w:right="709"/>
        <w:jc w:val="both"/>
        <w:rPr>
          <w:lang w:val="en-GB"/>
        </w:rPr>
      </w:pPr>
      <w:r w:rsidRPr="002D68EF">
        <w:rPr>
          <w:lang w:val="en-GB"/>
        </w:rPr>
        <w:t>To study requirements and possible mitigation techniques for protection of urban rail ITS and to investigate interference scenarios, based on field measurements, from very low power (VLP) WAS/RLANs in the 5945-6425 MHz band to urban rail ITS</w:t>
      </w:r>
      <w:r w:rsidRPr="002D68EF">
        <w:rPr>
          <w:spacing w:val="-1"/>
          <w:lang w:val="en-GB"/>
        </w:rPr>
        <w:t xml:space="preserve"> </w:t>
      </w:r>
      <w:r w:rsidRPr="002D68EF">
        <w:rPr>
          <w:lang w:val="en-GB"/>
        </w:rPr>
        <w:t>operating</w:t>
      </w:r>
      <w:r w:rsidRPr="002D68EF">
        <w:rPr>
          <w:spacing w:val="-4"/>
          <w:lang w:val="en-GB"/>
        </w:rPr>
        <w:t xml:space="preserve"> </w:t>
      </w:r>
      <w:r w:rsidRPr="002D68EF">
        <w:rPr>
          <w:lang w:val="en-GB"/>
        </w:rPr>
        <w:t>in</w:t>
      </w:r>
      <w:r w:rsidRPr="002D68EF">
        <w:rPr>
          <w:spacing w:val="-1"/>
          <w:lang w:val="en-GB"/>
        </w:rPr>
        <w:t xml:space="preserve"> </w:t>
      </w:r>
      <w:r w:rsidRPr="002D68EF">
        <w:rPr>
          <w:lang w:val="en-GB"/>
        </w:rPr>
        <w:t>the 5915-5935</w:t>
      </w:r>
      <w:r w:rsidRPr="002D68EF">
        <w:rPr>
          <w:spacing w:val="-1"/>
          <w:lang w:val="en-GB"/>
        </w:rPr>
        <w:t xml:space="preserve"> </w:t>
      </w:r>
      <w:r w:rsidRPr="002D68EF">
        <w:rPr>
          <w:lang w:val="en-GB"/>
        </w:rPr>
        <w:t>MHz band,</w:t>
      </w:r>
      <w:r w:rsidRPr="002D68EF">
        <w:rPr>
          <w:spacing w:val="-1"/>
          <w:lang w:val="en-GB"/>
        </w:rPr>
        <w:t xml:space="preserve"> </w:t>
      </w:r>
      <w:r w:rsidRPr="002D68EF">
        <w:rPr>
          <w:lang w:val="en-GB"/>
        </w:rPr>
        <w:t>in</w:t>
      </w:r>
      <w:r w:rsidRPr="002D68EF">
        <w:rPr>
          <w:spacing w:val="-1"/>
          <w:lang w:val="en-GB"/>
        </w:rPr>
        <w:t xml:space="preserve"> </w:t>
      </w:r>
      <w:r w:rsidRPr="002D68EF">
        <w:rPr>
          <w:lang w:val="en-GB"/>
        </w:rPr>
        <w:t>accordance</w:t>
      </w:r>
      <w:r w:rsidRPr="002D68EF">
        <w:rPr>
          <w:spacing w:val="-2"/>
          <w:lang w:val="en-GB"/>
        </w:rPr>
        <w:t xml:space="preserve"> </w:t>
      </w:r>
      <w:r w:rsidRPr="002D68EF">
        <w:rPr>
          <w:lang w:val="en-GB"/>
        </w:rPr>
        <w:t>with</w:t>
      </w:r>
      <w:r w:rsidRPr="002D68EF">
        <w:rPr>
          <w:spacing w:val="-1"/>
          <w:lang w:val="en-GB"/>
        </w:rPr>
        <w:t xml:space="preserve"> </w:t>
      </w:r>
      <w:r w:rsidRPr="002D68EF">
        <w:rPr>
          <w:lang w:val="en-GB"/>
        </w:rPr>
        <w:t>Decision</w:t>
      </w:r>
      <w:r w:rsidRPr="002D68EF">
        <w:rPr>
          <w:spacing w:val="-1"/>
          <w:lang w:val="en-GB"/>
        </w:rPr>
        <w:t xml:space="preserve"> </w:t>
      </w:r>
      <w:r w:rsidRPr="002D68EF">
        <w:rPr>
          <w:lang w:val="en-GB"/>
        </w:rPr>
        <w:t xml:space="preserve">(EU) </w:t>
      </w:r>
      <w:r w:rsidRPr="002D68EF">
        <w:rPr>
          <w:spacing w:val="-2"/>
          <w:lang w:val="en-GB"/>
        </w:rPr>
        <w:t>2020/1426.</w:t>
      </w:r>
    </w:p>
    <w:p w14:paraId="42C864CF" w14:textId="77777777" w:rsidR="00FF2807" w:rsidRPr="002D68EF" w:rsidRDefault="00FF2807" w:rsidP="00FF2807">
      <w:pPr>
        <w:pStyle w:val="Default"/>
        <w:ind w:left="426" w:right="709" w:hanging="567"/>
        <w:jc w:val="both"/>
        <w:rPr>
          <w:sz w:val="20"/>
          <w:lang w:val="en-GB"/>
        </w:rPr>
      </w:pPr>
    </w:p>
    <w:p w14:paraId="1CD027A7" w14:textId="77777777" w:rsidR="00FF2807" w:rsidRPr="002D68EF" w:rsidRDefault="00FF2807" w:rsidP="00E113A9">
      <w:pPr>
        <w:pStyle w:val="Default"/>
        <w:numPr>
          <w:ilvl w:val="0"/>
          <w:numId w:val="15"/>
        </w:numPr>
        <w:ind w:right="709"/>
        <w:jc w:val="both"/>
        <w:rPr>
          <w:lang w:val="en-GB"/>
        </w:rPr>
      </w:pPr>
      <w:r w:rsidRPr="002D68EF">
        <w:rPr>
          <w:lang w:val="en-GB"/>
        </w:rPr>
        <w:t xml:space="preserve">Based on the results of task 1, to review and identify the limit of the maximum mean </w:t>
      </w:r>
      <w:proofErr w:type="spellStart"/>
      <w:r w:rsidRPr="002D68EF">
        <w:rPr>
          <w:lang w:val="en-GB"/>
        </w:rPr>
        <w:t>e.i.r.p</w:t>
      </w:r>
      <w:proofErr w:type="spellEnd"/>
      <w:r w:rsidRPr="002D68EF">
        <w:rPr>
          <w:lang w:val="en-GB"/>
        </w:rPr>
        <w:t>. density of the out-of-band emissions below 5935 MHz of very low power (VLP) WAS/RLAN devices. The identified limit must protect urban rail ITS operating in the 5915-5935 MHz band in accordance with Decision (EU) 2020/1426 and will be adopted from 1 January 2025, taking into account that in the absence of justified evidence, a value of -37 dBm/MHz will apply.</w:t>
      </w:r>
    </w:p>
    <w:p w14:paraId="788DEBF6" w14:textId="77777777" w:rsidR="00FF2807" w:rsidRPr="002D68EF" w:rsidRDefault="00FF2807" w:rsidP="00FF2807">
      <w:pPr>
        <w:pStyle w:val="BodyText"/>
        <w:ind w:left="426"/>
        <w:rPr>
          <w:sz w:val="16"/>
          <w:szCs w:val="16"/>
        </w:rPr>
      </w:pPr>
    </w:p>
    <w:p w14:paraId="77A22257" w14:textId="77777777" w:rsidR="00FF2807" w:rsidRPr="002D68EF" w:rsidRDefault="00FF2807" w:rsidP="00FF2807">
      <w:pPr>
        <w:pStyle w:val="BodyText"/>
        <w:spacing w:before="158"/>
        <w:ind w:left="426"/>
        <w:jc w:val="both"/>
      </w:pPr>
      <w:r w:rsidRPr="002D68EF">
        <w:t>The</w:t>
      </w:r>
      <w:r w:rsidRPr="002D68EF">
        <w:rPr>
          <w:spacing w:val="-3"/>
        </w:rPr>
        <w:t xml:space="preserve"> </w:t>
      </w:r>
      <w:r w:rsidRPr="002D68EF">
        <w:t>CEPT</w:t>
      </w:r>
      <w:r w:rsidRPr="002D68EF">
        <w:rPr>
          <w:spacing w:val="-1"/>
        </w:rPr>
        <w:t xml:space="preserve"> </w:t>
      </w:r>
      <w:r w:rsidRPr="002D68EF">
        <w:t>should provide</w:t>
      </w:r>
      <w:r w:rsidRPr="002D68EF">
        <w:rPr>
          <w:spacing w:val="-2"/>
        </w:rPr>
        <w:t xml:space="preserve"> </w:t>
      </w:r>
      <w:r w:rsidRPr="002D68EF">
        <w:t>deliverables</w:t>
      </w:r>
      <w:r w:rsidRPr="002D68EF">
        <w:rPr>
          <w:spacing w:val="-1"/>
        </w:rPr>
        <w:t xml:space="preserve"> </w:t>
      </w:r>
      <w:r w:rsidRPr="002D68EF">
        <w:t>according</w:t>
      </w:r>
      <w:r w:rsidRPr="002D68EF">
        <w:rPr>
          <w:spacing w:val="-1"/>
        </w:rPr>
        <w:t xml:space="preserve"> </w:t>
      </w:r>
      <w:r w:rsidRPr="002D68EF">
        <w:t>to</w:t>
      </w:r>
      <w:r w:rsidRPr="002D68EF">
        <w:rPr>
          <w:spacing w:val="-1"/>
        </w:rPr>
        <w:t xml:space="preserve"> </w:t>
      </w:r>
      <w:r w:rsidRPr="002D68EF">
        <w:t>the</w:t>
      </w:r>
      <w:r w:rsidRPr="002D68EF">
        <w:rPr>
          <w:spacing w:val="-2"/>
        </w:rPr>
        <w:t xml:space="preserve"> </w:t>
      </w:r>
      <w:r w:rsidRPr="002D68EF">
        <w:t>following</w:t>
      </w:r>
      <w:r w:rsidRPr="002D68EF">
        <w:rPr>
          <w:spacing w:val="-3"/>
        </w:rPr>
        <w:t xml:space="preserve"> </w:t>
      </w:r>
      <w:r w:rsidRPr="002D68EF">
        <w:rPr>
          <w:spacing w:val="-2"/>
        </w:rPr>
        <w:t>schedule:</w:t>
      </w:r>
    </w:p>
    <w:p w14:paraId="220C6C0D" w14:textId="77777777" w:rsidR="00FF2807" w:rsidRPr="002D68EF" w:rsidRDefault="00FF2807" w:rsidP="00FF2807">
      <w:pPr>
        <w:pStyle w:val="BodyText"/>
        <w:spacing w:before="7"/>
        <w:ind w:left="426"/>
        <w:rPr>
          <w:sz w:val="21"/>
        </w:rPr>
      </w:pP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41"/>
        <w:gridCol w:w="2729"/>
        <w:gridCol w:w="3635"/>
      </w:tblGrid>
      <w:tr w:rsidR="00FF2807" w:rsidRPr="002D68EF" w14:paraId="0E62EE7D" w14:textId="77777777" w:rsidTr="006F0919">
        <w:trPr>
          <w:trHeight w:val="516"/>
        </w:trPr>
        <w:tc>
          <w:tcPr>
            <w:tcW w:w="2141" w:type="dxa"/>
          </w:tcPr>
          <w:p w14:paraId="5199FFB8" w14:textId="77777777" w:rsidR="00FF2807" w:rsidRPr="002D68EF" w:rsidRDefault="00FF2807" w:rsidP="006F0919">
            <w:pPr>
              <w:pStyle w:val="TableParagraph"/>
              <w:spacing w:line="273" w:lineRule="exact"/>
              <w:rPr>
                <w:b/>
                <w:sz w:val="24"/>
                <w:lang w:val="en-GB"/>
              </w:rPr>
            </w:pPr>
            <w:r w:rsidRPr="002D68EF">
              <w:rPr>
                <w:b/>
                <w:sz w:val="24"/>
                <w:lang w:val="en-GB"/>
              </w:rPr>
              <w:t>Delivery</w:t>
            </w:r>
            <w:r w:rsidRPr="002D68EF">
              <w:rPr>
                <w:b/>
                <w:spacing w:val="-7"/>
                <w:sz w:val="24"/>
                <w:lang w:val="en-GB"/>
              </w:rPr>
              <w:t xml:space="preserve"> </w:t>
            </w:r>
            <w:r w:rsidRPr="002D68EF">
              <w:rPr>
                <w:b/>
                <w:spacing w:val="-4"/>
                <w:sz w:val="24"/>
                <w:lang w:val="en-GB"/>
              </w:rPr>
              <w:t>date</w:t>
            </w:r>
          </w:p>
        </w:tc>
        <w:tc>
          <w:tcPr>
            <w:tcW w:w="2729" w:type="dxa"/>
          </w:tcPr>
          <w:p w14:paraId="1BF41D3F" w14:textId="77777777" w:rsidR="00FF2807" w:rsidRPr="002D68EF" w:rsidRDefault="00FF2807" w:rsidP="006F0919">
            <w:pPr>
              <w:pStyle w:val="TableParagraph"/>
              <w:spacing w:line="273" w:lineRule="exact"/>
              <w:rPr>
                <w:b/>
                <w:sz w:val="24"/>
                <w:lang w:val="en-GB"/>
              </w:rPr>
            </w:pPr>
            <w:r w:rsidRPr="002D68EF">
              <w:rPr>
                <w:b/>
                <w:spacing w:val="-2"/>
                <w:sz w:val="24"/>
                <w:lang w:val="en-GB"/>
              </w:rPr>
              <w:t>Deliverable</w:t>
            </w:r>
          </w:p>
        </w:tc>
        <w:tc>
          <w:tcPr>
            <w:tcW w:w="3635" w:type="dxa"/>
          </w:tcPr>
          <w:p w14:paraId="7F12C6D6" w14:textId="77777777" w:rsidR="00FF2807" w:rsidRPr="002D68EF" w:rsidRDefault="00FF2807" w:rsidP="006F0919">
            <w:pPr>
              <w:pStyle w:val="TableParagraph"/>
              <w:spacing w:line="273" w:lineRule="exact"/>
              <w:rPr>
                <w:b/>
                <w:sz w:val="24"/>
                <w:lang w:val="en-GB"/>
              </w:rPr>
            </w:pPr>
            <w:r w:rsidRPr="002D68EF">
              <w:rPr>
                <w:b/>
                <w:spacing w:val="-2"/>
                <w:sz w:val="24"/>
                <w:lang w:val="en-GB"/>
              </w:rPr>
              <w:t>Subject</w:t>
            </w:r>
          </w:p>
        </w:tc>
      </w:tr>
      <w:tr w:rsidR="00FF2807" w:rsidRPr="002D68EF" w14:paraId="59963CB2" w14:textId="77777777" w:rsidTr="006F0919">
        <w:trPr>
          <w:trHeight w:val="690"/>
        </w:trPr>
        <w:tc>
          <w:tcPr>
            <w:tcW w:w="2141" w:type="dxa"/>
          </w:tcPr>
          <w:p w14:paraId="0463F6DF" w14:textId="77777777" w:rsidR="00FF2807" w:rsidRPr="002D68EF" w:rsidRDefault="00FF2807" w:rsidP="006F0919">
            <w:pPr>
              <w:pStyle w:val="TableParagraph"/>
              <w:rPr>
                <w:sz w:val="24"/>
                <w:lang w:val="en-GB"/>
              </w:rPr>
            </w:pPr>
            <w:r w:rsidRPr="002D68EF">
              <w:rPr>
                <w:sz w:val="24"/>
                <w:lang w:val="en-GB"/>
              </w:rPr>
              <w:t>February</w:t>
            </w:r>
            <w:r w:rsidRPr="002D68EF">
              <w:rPr>
                <w:spacing w:val="-7"/>
                <w:sz w:val="24"/>
                <w:lang w:val="en-GB"/>
              </w:rPr>
              <w:t xml:space="preserve"> </w:t>
            </w:r>
            <w:r w:rsidRPr="002D68EF">
              <w:rPr>
                <w:spacing w:val="-4"/>
                <w:sz w:val="24"/>
                <w:lang w:val="en-GB"/>
              </w:rPr>
              <w:t>2024</w:t>
            </w:r>
          </w:p>
        </w:tc>
        <w:tc>
          <w:tcPr>
            <w:tcW w:w="2729" w:type="dxa"/>
          </w:tcPr>
          <w:p w14:paraId="0A028B1A" w14:textId="77777777" w:rsidR="00FF2807" w:rsidRPr="002D68EF" w:rsidRDefault="00FF2807" w:rsidP="006F0919">
            <w:pPr>
              <w:pStyle w:val="TableParagraph"/>
              <w:spacing w:line="240" w:lineRule="auto"/>
              <w:rPr>
                <w:sz w:val="24"/>
                <w:lang w:val="en-GB"/>
              </w:rPr>
            </w:pPr>
            <w:r w:rsidRPr="002D68EF">
              <w:rPr>
                <w:sz w:val="24"/>
                <w:lang w:val="en-GB"/>
              </w:rPr>
              <w:t>Draft</w:t>
            </w:r>
            <w:r w:rsidRPr="002D68EF">
              <w:rPr>
                <w:spacing w:val="-13"/>
                <w:sz w:val="24"/>
                <w:lang w:val="en-GB"/>
              </w:rPr>
              <w:t xml:space="preserve"> </w:t>
            </w:r>
            <w:r w:rsidRPr="002D68EF">
              <w:rPr>
                <w:sz w:val="24"/>
                <w:lang w:val="en-GB"/>
              </w:rPr>
              <w:t>Report</w:t>
            </w:r>
            <w:r w:rsidRPr="002D68EF">
              <w:rPr>
                <w:spacing w:val="-13"/>
                <w:sz w:val="24"/>
                <w:lang w:val="en-GB"/>
              </w:rPr>
              <w:t xml:space="preserve"> </w:t>
            </w:r>
            <w:r w:rsidRPr="002D68EF">
              <w:rPr>
                <w:sz w:val="24"/>
                <w:lang w:val="en-GB"/>
              </w:rPr>
              <w:t>from</w:t>
            </w:r>
            <w:r w:rsidRPr="002D68EF">
              <w:rPr>
                <w:spacing w:val="-13"/>
                <w:sz w:val="24"/>
                <w:lang w:val="en-GB"/>
              </w:rPr>
              <w:t xml:space="preserve"> </w:t>
            </w:r>
            <w:r w:rsidRPr="002D68EF">
              <w:rPr>
                <w:sz w:val="24"/>
                <w:lang w:val="en-GB"/>
              </w:rPr>
              <w:t>CEPT to the Commission</w:t>
            </w:r>
          </w:p>
        </w:tc>
        <w:tc>
          <w:tcPr>
            <w:tcW w:w="3635" w:type="dxa"/>
          </w:tcPr>
          <w:p w14:paraId="1E9F1FDE" w14:textId="77777777" w:rsidR="00FF2807" w:rsidRPr="002D68EF" w:rsidRDefault="00FF2807" w:rsidP="006F0919">
            <w:pPr>
              <w:pStyle w:val="TableParagraph"/>
              <w:rPr>
                <w:sz w:val="24"/>
                <w:lang w:val="en-GB"/>
              </w:rPr>
            </w:pPr>
            <w:r w:rsidRPr="002D68EF">
              <w:rPr>
                <w:sz w:val="24"/>
                <w:lang w:val="en-GB"/>
              </w:rPr>
              <w:t>Draft</w:t>
            </w:r>
            <w:r w:rsidRPr="002D68EF">
              <w:rPr>
                <w:spacing w:val="-3"/>
                <w:sz w:val="24"/>
                <w:lang w:val="en-GB"/>
              </w:rPr>
              <w:t xml:space="preserve"> </w:t>
            </w:r>
            <w:r w:rsidRPr="002D68EF">
              <w:rPr>
                <w:sz w:val="24"/>
                <w:lang w:val="en-GB"/>
              </w:rPr>
              <w:t>final results</w:t>
            </w:r>
            <w:r w:rsidRPr="002D68EF">
              <w:rPr>
                <w:spacing w:val="-3"/>
                <w:sz w:val="24"/>
                <w:lang w:val="en-GB"/>
              </w:rPr>
              <w:t xml:space="preserve"> </w:t>
            </w:r>
            <w:r w:rsidRPr="002D68EF">
              <w:rPr>
                <w:sz w:val="24"/>
                <w:lang w:val="en-GB"/>
              </w:rPr>
              <w:t>of</w:t>
            </w:r>
            <w:r w:rsidRPr="002D68EF">
              <w:rPr>
                <w:spacing w:val="-2"/>
                <w:sz w:val="24"/>
                <w:lang w:val="en-GB"/>
              </w:rPr>
              <w:t xml:space="preserve"> </w:t>
            </w:r>
            <w:r w:rsidRPr="002D68EF">
              <w:rPr>
                <w:sz w:val="24"/>
                <w:lang w:val="en-GB"/>
              </w:rPr>
              <w:t>task</w:t>
            </w:r>
            <w:r w:rsidRPr="002D68EF">
              <w:rPr>
                <w:spacing w:val="-1"/>
                <w:sz w:val="24"/>
                <w:lang w:val="en-GB"/>
              </w:rPr>
              <w:t xml:space="preserve"> </w:t>
            </w:r>
            <w:r w:rsidRPr="002D68EF">
              <w:rPr>
                <w:sz w:val="24"/>
                <w:lang w:val="en-GB"/>
              </w:rPr>
              <w:t>1</w:t>
            </w:r>
            <w:r w:rsidRPr="002D68EF">
              <w:rPr>
                <w:spacing w:val="-1"/>
                <w:sz w:val="24"/>
                <w:lang w:val="en-GB"/>
              </w:rPr>
              <w:t xml:space="preserve"> </w:t>
            </w:r>
            <w:r w:rsidRPr="002D68EF">
              <w:rPr>
                <w:sz w:val="24"/>
                <w:lang w:val="en-GB"/>
              </w:rPr>
              <w:t>and</w:t>
            </w:r>
            <w:r w:rsidRPr="002D68EF">
              <w:rPr>
                <w:spacing w:val="-3"/>
                <w:sz w:val="24"/>
                <w:lang w:val="en-GB"/>
              </w:rPr>
              <w:t xml:space="preserve"> </w:t>
            </w:r>
            <w:r w:rsidRPr="002D68EF">
              <w:rPr>
                <w:spacing w:val="-10"/>
                <w:sz w:val="24"/>
                <w:lang w:val="en-GB"/>
              </w:rPr>
              <w:t>2</w:t>
            </w:r>
          </w:p>
        </w:tc>
      </w:tr>
      <w:tr w:rsidR="00FF2807" w:rsidRPr="002D68EF" w14:paraId="34FBDE50" w14:textId="77777777" w:rsidTr="006F0919">
        <w:trPr>
          <w:trHeight w:val="1395"/>
        </w:trPr>
        <w:tc>
          <w:tcPr>
            <w:tcW w:w="2141" w:type="dxa"/>
          </w:tcPr>
          <w:p w14:paraId="73A36994" w14:textId="77777777" w:rsidR="00FF2807" w:rsidRPr="002D68EF" w:rsidRDefault="00FF2807" w:rsidP="006F0919">
            <w:pPr>
              <w:pStyle w:val="TableParagraph"/>
              <w:rPr>
                <w:sz w:val="24"/>
                <w:lang w:val="en-GB"/>
              </w:rPr>
            </w:pPr>
            <w:r w:rsidRPr="002D68EF">
              <w:rPr>
                <w:sz w:val="24"/>
                <w:lang w:val="en-GB"/>
              </w:rPr>
              <w:t xml:space="preserve">June </w:t>
            </w:r>
            <w:r w:rsidRPr="002D68EF">
              <w:rPr>
                <w:spacing w:val="-4"/>
                <w:sz w:val="24"/>
                <w:lang w:val="en-GB"/>
              </w:rPr>
              <w:t>2024</w:t>
            </w:r>
          </w:p>
        </w:tc>
        <w:tc>
          <w:tcPr>
            <w:tcW w:w="2729" w:type="dxa"/>
          </w:tcPr>
          <w:p w14:paraId="5F1648B4" w14:textId="77777777" w:rsidR="00FF2807" w:rsidRPr="002D68EF" w:rsidRDefault="00FF2807" w:rsidP="006F0919">
            <w:pPr>
              <w:pStyle w:val="TableParagraph"/>
              <w:spacing w:line="240" w:lineRule="auto"/>
              <w:ind w:right="114"/>
              <w:rPr>
                <w:sz w:val="24"/>
                <w:lang w:val="en-GB"/>
              </w:rPr>
            </w:pPr>
            <w:r w:rsidRPr="002D68EF">
              <w:rPr>
                <w:sz w:val="24"/>
                <w:lang w:val="en-GB"/>
              </w:rPr>
              <w:t>Final</w:t>
            </w:r>
            <w:r w:rsidRPr="002D68EF">
              <w:rPr>
                <w:spacing w:val="-14"/>
                <w:sz w:val="24"/>
                <w:lang w:val="en-GB"/>
              </w:rPr>
              <w:t xml:space="preserve"> </w:t>
            </w:r>
            <w:r w:rsidRPr="002D68EF">
              <w:rPr>
                <w:sz w:val="24"/>
                <w:lang w:val="en-GB"/>
              </w:rPr>
              <w:t>Report</w:t>
            </w:r>
            <w:r w:rsidRPr="002D68EF">
              <w:rPr>
                <w:spacing w:val="-14"/>
                <w:sz w:val="24"/>
                <w:lang w:val="en-GB"/>
              </w:rPr>
              <w:t xml:space="preserve"> </w:t>
            </w:r>
            <w:r w:rsidRPr="002D68EF">
              <w:rPr>
                <w:sz w:val="24"/>
                <w:lang w:val="en-GB"/>
              </w:rPr>
              <w:t>from</w:t>
            </w:r>
            <w:r w:rsidRPr="002D68EF">
              <w:rPr>
                <w:spacing w:val="-14"/>
                <w:sz w:val="24"/>
                <w:lang w:val="en-GB"/>
              </w:rPr>
              <w:t xml:space="preserve"> </w:t>
            </w:r>
            <w:r w:rsidRPr="002D68EF">
              <w:rPr>
                <w:sz w:val="24"/>
                <w:lang w:val="en-GB"/>
              </w:rPr>
              <w:t xml:space="preserve">CEPT to the Commission taking into account the outcome of the public </w:t>
            </w:r>
            <w:r w:rsidRPr="002D68EF">
              <w:rPr>
                <w:spacing w:val="-2"/>
                <w:sz w:val="24"/>
                <w:lang w:val="en-GB"/>
              </w:rPr>
              <w:t>consultation</w:t>
            </w:r>
          </w:p>
        </w:tc>
        <w:tc>
          <w:tcPr>
            <w:tcW w:w="3635" w:type="dxa"/>
          </w:tcPr>
          <w:p w14:paraId="74EFF7A1" w14:textId="77777777" w:rsidR="00FF2807" w:rsidRPr="002D68EF" w:rsidRDefault="00FF2807" w:rsidP="006F0919">
            <w:pPr>
              <w:pStyle w:val="TableParagraph"/>
              <w:rPr>
                <w:sz w:val="24"/>
                <w:lang w:val="en-GB"/>
              </w:rPr>
            </w:pPr>
            <w:r w:rsidRPr="002D68EF">
              <w:rPr>
                <w:sz w:val="24"/>
                <w:lang w:val="en-GB"/>
              </w:rPr>
              <w:t>Final</w:t>
            </w:r>
            <w:r w:rsidRPr="002D68EF">
              <w:rPr>
                <w:spacing w:val="-2"/>
                <w:sz w:val="24"/>
                <w:lang w:val="en-GB"/>
              </w:rPr>
              <w:t xml:space="preserve"> </w:t>
            </w:r>
            <w:r w:rsidRPr="002D68EF">
              <w:rPr>
                <w:sz w:val="24"/>
                <w:lang w:val="en-GB"/>
              </w:rPr>
              <w:t>results</w:t>
            </w:r>
            <w:r w:rsidRPr="002D68EF">
              <w:rPr>
                <w:spacing w:val="-2"/>
                <w:sz w:val="24"/>
                <w:lang w:val="en-GB"/>
              </w:rPr>
              <w:t xml:space="preserve"> </w:t>
            </w:r>
            <w:r w:rsidRPr="002D68EF">
              <w:rPr>
                <w:sz w:val="24"/>
                <w:lang w:val="en-GB"/>
              </w:rPr>
              <w:t>of</w:t>
            </w:r>
            <w:r w:rsidRPr="002D68EF">
              <w:rPr>
                <w:spacing w:val="-2"/>
                <w:sz w:val="24"/>
                <w:lang w:val="en-GB"/>
              </w:rPr>
              <w:t xml:space="preserve"> </w:t>
            </w:r>
            <w:r w:rsidRPr="002D68EF">
              <w:rPr>
                <w:sz w:val="24"/>
                <w:lang w:val="en-GB"/>
              </w:rPr>
              <w:t>task</w:t>
            </w:r>
            <w:r w:rsidRPr="002D68EF">
              <w:rPr>
                <w:spacing w:val="-2"/>
                <w:sz w:val="24"/>
                <w:lang w:val="en-GB"/>
              </w:rPr>
              <w:t xml:space="preserve"> </w:t>
            </w:r>
            <w:r w:rsidRPr="002D68EF">
              <w:rPr>
                <w:sz w:val="24"/>
                <w:lang w:val="en-GB"/>
              </w:rPr>
              <w:t>1</w:t>
            </w:r>
            <w:r w:rsidRPr="002D68EF">
              <w:rPr>
                <w:spacing w:val="-1"/>
                <w:sz w:val="24"/>
                <w:lang w:val="en-GB"/>
              </w:rPr>
              <w:t xml:space="preserve"> </w:t>
            </w:r>
            <w:r w:rsidRPr="002D68EF">
              <w:rPr>
                <w:sz w:val="24"/>
                <w:lang w:val="en-GB"/>
              </w:rPr>
              <w:t>and</w:t>
            </w:r>
            <w:r w:rsidRPr="002D68EF">
              <w:rPr>
                <w:spacing w:val="-2"/>
                <w:sz w:val="24"/>
                <w:lang w:val="en-GB"/>
              </w:rPr>
              <w:t xml:space="preserve"> </w:t>
            </w:r>
            <w:r w:rsidRPr="002D68EF">
              <w:rPr>
                <w:spacing w:val="-10"/>
                <w:sz w:val="24"/>
                <w:lang w:val="en-GB"/>
              </w:rPr>
              <w:t>2</w:t>
            </w:r>
          </w:p>
        </w:tc>
      </w:tr>
    </w:tbl>
    <w:p w14:paraId="3D8C8299" w14:textId="77777777" w:rsidR="00FF2807" w:rsidRPr="002D68EF" w:rsidRDefault="00FF2807" w:rsidP="00FF2807">
      <w:pPr>
        <w:pStyle w:val="BodyText"/>
        <w:spacing w:before="210"/>
        <w:ind w:left="426" w:right="708"/>
        <w:jc w:val="both"/>
      </w:pPr>
      <w:r w:rsidRPr="002D68EF">
        <w:t>The Commission, with the assistance of the Radio Spectrum Committee and pursuant to the Radio Spectrum Decision, may consider applying the results of this mandate in the EU, pursuant to Article 4 of the Radio Spectrum Decision.</w:t>
      </w:r>
    </w:p>
    <w:p w14:paraId="10ECA6DD" w14:textId="5C4C4E5C" w:rsidR="00C613DD" w:rsidRPr="002D68EF" w:rsidRDefault="00FF2807" w:rsidP="00674CFA">
      <w:pPr>
        <w:pStyle w:val="BodyText"/>
        <w:spacing w:before="210"/>
        <w:ind w:right="137"/>
        <w:jc w:val="both"/>
      </w:pPr>
      <w:r w:rsidRPr="002D68EF">
        <w:rPr>
          <w:noProof/>
          <w:position w:val="-3"/>
        </w:rPr>
        <w:drawing>
          <wp:inline distT="0" distB="0" distL="0" distR="0" wp14:anchorId="4DAB7256" wp14:editId="454E2DAD">
            <wp:extent cx="165100" cy="114300"/>
            <wp:effectExtent l="0" t="0" r="0" b="0"/>
            <wp:docPr id="604293882" name="Picture 604293882" descr="A blue background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293882" name="Picture 604293882" descr="A blue background with yellow stars&#10;&#10;Description automatically generated"/>
                    <pic:cNvPicPr/>
                  </pic:nvPicPr>
                  <pic:blipFill>
                    <a:blip r:embed="rId15" cstate="print"/>
                    <a:stretch>
                      <a:fillRect/>
                    </a:stretch>
                  </pic:blipFill>
                  <pic:spPr>
                    <a:xfrm>
                      <a:off x="0" y="0"/>
                      <a:ext cx="165100" cy="114300"/>
                    </a:xfrm>
                    <a:prstGeom prst="rect">
                      <a:avLst/>
                    </a:prstGeom>
                  </pic:spPr>
                </pic:pic>
              </a:graphicData>
            </a:graphic>
          </wp:inline>
        </w:drawing>
      </w:r>
      <w:r w:rsidRPr="002D68EF">
        <w:rPr>
          <w:spacing w:val="40"/>
          <w:sz w:val="20"/>
        </w:rPr>
        <w:t xml:space="preserve"> </w:t>
      </w:r>
      <w:r w:rsidRPr="002D68EF">
        <w:rPr>
          <w:spacing w:val="-2"/>
          <w:sz w:val="16"/>
        </w:rPr>
        <w:t>Electronically signed on 19/04/2021 11:15 (UTC+02) in accordance with article 11 of Commission Decision C(2020) 4482</w:t>
      </w:r>
    </w:p>
    <w:p w14:paraId="70EC948E" w14:textId="117CE71B" w:rsidR="00231B29" w:rsidRPr="002D68EF" w:rsidRDefault="00472C45" w:rsidP="005555B6">
      <w:pPr>
        <w:pStyle w:val="ECCAnnexheading1"/>
      </w:pPr>
      <w:bookmarkStart w:id="127" w:name="_Toc380059620"/>
      <w:bookmarkStart w:id="128" w:name="_Toc380059762"/>
      <w:bookmarkStart w:id="129" w:name="_Toc396383876"/>
      <w:bookmarkStart w:id="130" w:name="_Toc396917309"/>
      <w:bookmarkStart w:id="131" w:name="_Toc396917420"/>
      <w:bookmarkStart w:id="132" w:name="_Toc396917640"/>
      <w:bookmarkStart w:id="133" w:name="_Toc396917655"/>
      <w:bookmarkStart w:id="134" w:name="_Toc396917760"/>
      <w:bookmarkStart w:id="135" w:name="_Toc79649515"/>
      <w:bookmarkStart w:id="136" w:name="_Toc181792461"/>
      <w:bookmarkStart w:id="137" w:name="_Toc79649516"/>
      <w:r w:rsidRPr="002D68EF">
        <w:lastRenderedPageBreak/>
        <w:t xml:space="preserve">List of </w:t>
      </w:r>
      <w:r w:rsidR="00982186">
        <w:t>r</w:t>
      </w:r>
      <w:r w:rsidRPr="002D68EF">
        <w:t>eference</w:t>
      </w:r>
      <w:bookmarkEnd w:id="127"/>
      <w:bookmarkEnd w:id="128"/>
      <w:bookmarkEnd w:id="129"/>
      <w:bookmarkEnd w:id="130"/>
      <w:bookmarkEnd w:id="131"/>
      <w:bookmarkEnd w:id="132"/>
      <w:bookmarkEnd w:id="133"/>
      <w:bookmarkEnd w:id="134"/>
      <w:r w:rsidRPr="002D68EF">
        <w:t>s</w:t>
      </w:r>
      <w:bookmarkEnd w:id="135"/>
      <w:bookmarkEnd w:id="136"/>
    </w:p>
    <w:bookmarkStart w:id="138" w:name="_Ref157976853"/>
    <w:p w14:paraId="1B82350A" w14:textId="61F8A471" w:rsidR="00CE6518" w:rsidRPr="002D68EF" w:rsidRDefault="0025235D" w:rsidP="00E113A9">
      <w:pPr>
        <w:pStyle w:val="ECCReference"/>
        <w:numPr>
          <w:ilvl w:val="0"/>
          <w:numId w:val="5"/>
        </w:numPr>
        <w:spacing w:before="60" w:after="60"/>
        <w:ind w:right="57"/>
      </w:pPr>
      <w:r w:rsidRPr="002D68EF">
        <w:fldChar w:fldCharType="begin"/>
      </w:r>
      <w:r w:rsidRPr="002D68EF">
        <w:instrText>HYPERLINK "https://docdb.cept.org/document/28608"</w:instrText>
      </w:r>
      <w:r w:rsidRPr="002D68EF">
        <w:fldChar w:fldCharType="separate"/>
      </w:r>
      <w:r w:rsidR="00623019" w:rsidRPr="002D68EF">
        <w:rPr>
          <w:rStyle w:val="Hyperlink"/>
        </w:rPr>
        <w:t>ECC Report</w:t>
      </w:r>
      <w:r w:rsidR="00E93A96" w:rsidRPr="002D68EF">
        <w:rPr>
          <w:rStyle w:val="Hyperlink"/>
        </w:rPr>
        <w:t xml:space="preserve"> </w:t>
      </w:r>
      <w:r w:rsidR="00F322A9" w:rsidRPr="002D68EF">
        <w:rPr>
          <w:rStyle w:val="Hyperlink"/>
        </w:rPr>
        <w:t>355</w:t>
      </w:r>
      <w:r w:rsidRPr="002D68EF">
        <w:fldChar w:fldCharType="end"/>
      </w:r>
      <w:r w:rsidR="00E93A96" w:rsidRPr="002D68EF">
        <w:t>: “</w:t>
      </w:r>
      <w:r w:rsidR="00154EF3" w:rsidRPr="002D68EF">
        <w:t>M</w:t>
      </w:r>
      <w:r w:rsidR="00F322A9" w:rsidRPr="002D68EF">
        <w:t>easurement-based compatibility studies assessing interference from Very Low Power (VLP) Wireless Access Systems including Radio Local Area Networks (WAS/RLAN) operating in 5945-6425 MHz to Communication Based Train Control (CBTC) systems operating in 5915-5935 MHz</w:t>
      </w:r>
      <w:r w:rsidR="00B74776" w:rsidRPr="002D68EF">
        <w:t>”</w:t>
      </w:r>
      <w:r w:rsidR="00E93A96" w:rsidRPr="002D68EF">
        <w:t xml:space="preserve">, approved </w:t>
      </w:r>
      <w:r w:rsidR="00460AB7" w:rsidRPr="002D68EF">
        <w:t>May</w:t>
      </w:r>
      <w:r w:rsidR="00E93A96" w:rsidRPr="002D68EF">
        <w:t xml:space="preserve"> 2024</w:t>
      </w:r>
      <w:bookmarkEnd w:id="138"/>
    </w:p>
    <w:bookmarkStart w:id="139" w:name="_Ref157978108"/>
    <w:p w14:paraId="70C5D37D" w14:textId="2B59DB04" w:rsidR="00623019" w:rsidRPr="002D68EF" w:rsidRDefault="00FE09AF" w:rsidP="00E113A9">
      <w:pPr>
        <w:pStyle w:val="ECCReference"/>
        <w:numPr>
          <w:ilvl w:val="0"/>
          <w:numId w:val="5"/>
        </w:numPr>
        <w:spacing w:before="60" w:after="60"/>
        <w:ind w:right="57"/>
      </w:pPr>
      <w:r w:rsidRPr="002D68EF">
        <w:fldChar w:fldCharType="begin"/>
      </w:r>
      <w:r w:rsidRPr="002D68EF">
        <w:instrText xml:space="preserve"> HYPERLINK "https://docdb.cept.org/document/10170" </w:instrText>
      </w:r>
      <w:r w:rsidRPr="002D68EF">
        <w:fldChar w:fldCharType="separate"/>
      </w:r>
      <w:r w:rsidRPr="002D68EF">
        <w:rPr>
          <w:rStyle w:val="Hyperlink"/>
        </w:rPr>
        <w:t>ECC Report 302</w:t>
      </w:r>
      <w:r w:rsidRPr="002D68EF">
        <w:fldChar w:fldCharType="end"/>
      </w:r>
      <w:r w:rsidR="00623019" w:rsidRPr="002D68EF">
        <w:t>: "</w:t>
      </w:r>
      <w:r w:rsidR="003228B6" w:rsidRPr="002D68EF">
        <w:t xml:space="preserve">Sharing and compatibility studies related to Wireless Access Systems including Radio Local Area </w:t>
      </w:r>
      <w:r w:rsidR="00ED35BA" w:rsidRPr="002D68EF">
        <w:t>N</w:t>
      </w:r>
      <w:r w:rsidR="003228B6" w:rsidRPr="002D68EF">
        <w:t>etworks (WAS/RLAN) in the frequency band 5925-6425 MHz</w:t>
      </w:r>
      <w:r w:rsidR="00623019" w:rsidRPr="002D68EF">
        <w:t xml:space="preserve">”, approved </w:t>
      </w:r>
      <w:r w:rsidR="003228B6" w:rsidRPr="002D68EF">
        <w:t>May</w:t>
      </w:r>
      <w:r w:rsidR="00623019" w:rsidRPr="002D68EF">
        <w:t xml:space="preserve"> 201</w:t>
      </w:r>
      <w:r w:rsidR="003228B6" w:rsidRPr="002D68EF">
        <w:t>9</w:t>
      </w:r>
      <w:bookmarkEnd w:id="139"/>
      <w:r w:rsidR="00623019" w:rsidRPr="002D68EF">
        <w:t xml:space="preserve"> </w:t>
      </w:r>
    </w:p>
    <w:bookmarkStart w:id="140" w:name="_Ref157977856"/>
    <w:p w14:paraId="2CE39CAF" w14:textId="446A5348" w:rsidR="00623019" w:rsidRPr="002D68EF" w:rsidRDefault="003228B6" w:rsidP="00E113A9">
      <w:pPr>
        <w:pStyle w:val="ECCReference"/>
        <w:numPr>
          <w:ilvl w:val="0"/>
          <w:numId w:val="5"/>
        </w:numPr>
        <w:spacing w:before="60" w:after="60"/>
        <w:ind w:right="57"/>
      </w:pPr>
      <w:r w:rsidRPr="002D68EF">
        <w:fldChar w:fldCharType="begin"/>
      </w:r>
      <w:r w:rsidR="00F27C0C" w:rsidRPr="002D68EF">
        <w:instrText>HYPERLINK "https://docdb.cept.org/document/16737"</w:instrText>
      </w:r>
      <w:r w:rsidRPr="002D68EF">
        <w:fldChar w:fldCharType="separate"/>
      </w:r>
      <w:r w:rsidR="00F27C0C" w:rsidRPr="002D68EF">
        <w:rPr>
          <w:rStyle w:val="Hyperlink"/>
        </w:rPr>
        <w:t>ECC Decision (20)01</w:t>
      </w:r>
      <w:r w:rsidRPr="002D68EF">
        <w:fldChar w:fldCharType="end"/>
      </w:r>
      <w:r w:rsidR="00623019" w:rsidRPr="002D68EF">
        <w:t>: “</w:t>
      </w:r>
      <w:r w:rsidRPr="002D68EF">
        <w:t>on the Harmonised use of the frequency band 5945-6425 MHz for Wireless Access Systems including Radio Local Area Networks (WAS/RLAN)</w:t>
      </w:r>
      <w:r w:rsidR="00623019" w:rsidRPr="002D68EF">
        <w:t xml:space="preserve">”, approved </w:t>
      </w:r>
      <w:r w:rsidRPr="002D68EF">
        <w:t>November</w:t>
      </w:r>
      <w:r w:rsidR="00623019" w:rsidRPr="002D68EF">
        <w:t xml:space="preserve"> 2020</w:t>
      </w:r>
      <w:bookmarkEnd w:id="140"/>
    </w:p>
    <w:bookmarkStart w:id="141" w:name="_Ref157977886"/>
    <w:p w14:paraId="6EF971D0" w14:textId="7A2088F5" w:rsidR="00CA214D" w:rsidRPr="002D68EF" w:rsidRDefault="00CA214D" w:rsidP="00E113A9">
      <w:pPr>
        <w:pStyle w:val="ECCReference"/>
        <w:numPr>
          <w:ilvl w:val="0"/>
          <w:numId w:val="5"/>
        </w:numPr>
        <w:spacing w:before="60" w:after="60"/>
        <w:ind w:right="57"/>
      </w:pPr>
      <w:r w:rsidRPr="002D68EF">
        <w:fldChar w:fldCharType="begin"/>
      </w:r>
      <w:r w:rsidRPr="002D68EF">
        <w:instrText xml:space="preserve"> HYPERLINK "https://docdb.cept.org/document/13858" </w:instrText>
      </w:r>
      <w:r w:rsidRPr="002D68EF">
        <w:fldChar w:fldCharType="separate"/>
      </w:r>
      <w:r w:rsidRPr="002D68EF">
        <w:rPr>
          <w:rStyle w:val="Hyperlink"/>
        </w:rPr>
        <w:t>CEPT Report 073</w:t>
      </w:r>
      <w:r w:rsidRPr="002D68EF">
        <w:fldChar w:fldCharType="end"/>
      </w:r>
      <w:r w:rsidRPr="002D68EF">
        <w:t>: “Report from CEPT to the European Commission in response to the Mandate to study feasibility and identify harmonised technical conditions for Wireless Access Systems including Radio Local Area Networks in the 5925-6425 MHz band for the provision of wireless broadband services).</w:t>
      </w:r>
      <w:r w:rsidR="009A1B3E" w:rsidRPr="002D68EF">
        <w:t xml:space="preserve"> </w:t>
      </w:r>
      <w:r w:rsidRPr="002D68EF">
        <w:t xml:space="preserve">Report A: Assessment and study of compatibility and coexistence scenarios for WAS/RLAN in the band 5925-6425 MHz”, approved </w:t>
      </w:r>
      <w:r w:rsidR="00ED35BA" w:rsidRPr="002D68EF">
        <w:t>March</w:t>
      </w:r>
      <w:r w:rsidRPr="002D68EF">
        <w:t xml:space="preserve"> 2020</w:t>
      </w:r>
      <w:bookmarkEnd w:id="141"/>
    </w:p>
    <w:bookmarkStart w:id="142" w:name="_Ref157977894"/>
    <w:p w14:paraId="71DF98BB" w14:textId="0BF5D151" w:rsidR="00623019" w:rsidRPr="002D68EF" w:rsidRDefault="009E616A" w:rsidP="00E113A9">
      <w:pPr>
        <w:pStyle w:val="ECCReference"/>
        <w:numPr>
          <w:ilvl w:val="0"/>
          <w:numId w:val="5"/>
        </w:numPr>
        <w:spacing w:before="60" w:after="60"/>
        <w:ind w:right="57"/>
      </w:pPr>
      <w:r w:rsidRPr="002D68EF">
        <w:fldChar w:fldCharType="begin"/>
      </w:r>
      <w:r w:rsidRPr="002D68EF">
        <w:instrText xml:space="preserve"> HYPERLINK "https://docdb.cept.org/document/16734" </w:instrText>
      </w:r>
      <w:r w:rsidRPr="002D68EF">
        <w:fldChar w:fldCharType="separate"/>
      </w:r>
      <w:r w:rsidRPr="002D68EF">
        <w:rPr>
          <w:rStyle w:val="Hyperlink"/>
        </w:rPr>
        <w:t>CEPT Report 075</w:t>
      </w:r>
      <w:r w:rsidRPr="002D68EF">
        <w:fldChar w:fldCharType="end"/>
      </w:r>
      <w:r w:rsidR="00623019" w:rsidRPr="002D68EF">
        <w:t>: “Report from CEPT to the European Commission in response to the Mandate</w:t>
      </w:r>
      <w:r w:rsidRPr="002D68EF">
        <w:t xml:space="preserve"> to study feasibility and identify harmonised technical conditions for Wireless Access Systems including Radio Local Area Networks in the 5925-6425 MHz band for the provision of wireless broadband services</w:t>
      </w:r>
      <w:r w:rsidR="00623019" w:rsidRPr="002D68EF">
        <w:t>)</w:t>
      </w:r>
      <w:r w:rsidR="001D196A" w:rsidRPr="002D68EF">
        <w:t>.</w:t>
      </w:r>
      <w:r w:rsidR="00AE4CA5" w:rsidRPr="002D68EF">
        <w:t>Report</w:t>
      </w:r>
      <w:r w:rsidR="001D196A" w:rsidRPr="002D68EF">
        <w:t xml:space="preserve"> B: Harmonised technical parameters for WAS/RLAN operating on a coexistence basis with appropriate mitigation techniques and/or operational compatibility/coexistence conditions, operating</w:t>
      </w:r>
      <w:r w:rsidR="00AE4CA5" w:rsidRPr="002D68EF">
        <w:t xml:space="preserve"> on the basis of a general authorisation</w:t>
      </w:r>
      <w:r w:rsidR="00623019" w:rsidRPr="002D68EF">
        <w:t xml:space="preserve">”, approved </w:t>
      </w:r>
      <w:r w:rsidRPr="002D68EF">
        <w:t>November</w:t>
      </w:r>
      <w:r w:rsidR="00623019" w:rsidRPr="002D68EF">
        <w:t xml:space="preserve"> 2020</w:t>
      </w:r>
      <w:bookmarkEnd w:id="142"/>
    </w:p>
    <w:bookmarkStart w:id="143" w:name="_Ref157977170"/>
    <w:p w14:paraId="53475743" w14:textId="39AFC408" w:rsidR="00A82D7E" w:rsidRPr="002D68EF" w:rsidRDefault="00E12798" w:rsidP="00B20105">
      <w:pPr>
        <w:pStyle w:val="reference"/>
        <w:spacing w:before="60" w:after="60"/>
        <w:ind w:right="57"/>
        <w:jc w:val="both"/>
        <w:rPr>
          <w:rFonts w:eastAsia="Calibri"/>
          <w:szCs w:val="22"/>
          <w:lang w:val="en-GB"/>
        </w:rPr>
      </w:pPr>
      <w:r w:rsidRPr="003D7ABA">
        <w:rPr>
          <w:rFonts w:eastAsia="Calibri"/>
          <w:szCs w:val="22"/>
        </w:rPr>
        <w:fldChar w:fldCharType="begin"/>
      </w:r>
      <w:r>
        <w:rPr>
          <w:rFonts w:eastAsia="Calibri"/>
          <w:szCs w:val="22"/>
        </w:rPr>
        <w:instrText>HYPERLINK "https://docdb.cept.org/document/20275"</w:instrText>
      </w:r>
      <w:r w:rsidRPr="003D7ABA">
        <w:rPr>
          <w:rFonts w:eastAsia="Calibri"/>
          <w:szCs w:val="22"/>
        </w:rPr>
      </w:r>
      <w:r w:rsidRPr="003D7ABA">
        <w:rPr>
          <w:rFonts w:eastAsia="Calibri"/>
          <w:szCs w:val="22"/>
        </w:rPr>
        <w:fldChar w:fldCharType="separate"/>
      </w:r>
      <w:r>
        <w:rPr>
          <w:rStyle w:val="Hyperlink"/>
          <w:rFonts w:eastAsia="Calibri"/>
          <w:szCs w:val="22"/>
        </w:rPr>
        <w:t>Decision (EU) 2021/1067</w:t>
      </w:r>
      <w:r w:rsidRPr="003D7ABA">
        <w:rPr>
          <w:rFonts w:eastAsia="Calibri"/>
          <w:szCs w:val="22"/>
          <w:lang w:val="en-GB"/>
        </w:rPr>
        <w:fldChar w:fldCharType="end"/>
      </w:r>
      <w:r>
        <w:rPr>
          <w:rFonts w:eastAsia="Calibri"/>
          <w:szCs w:val="22"/>
          <w:lang w:val="en-GB"/>
        </w:rPr>
        <w:t>: “</w:t>
      </w:r>
      <w:r w:rsidR="00A82D7E" w:rsidRPr="002D68EF">
        <w:rPr>
          <w:rFonts w:eastAsia="Calibri"/>
          <w:szCs w:val="22"/>
          <w:lang w:val="en-GB"/>
        </w:rPr>
        <w:t>Commission Implementing Decision (EU) 20</w:t>
      </w:r>
      <w:r w:rsidR="00CA214D" w:rsidRPr="002D68EF">
        <w:rPr>
          <w:rFonts w:eastAsia="Calibri"/>
          <w:szCs w:val="22"/>
          <w:lang w:val="en-GB"/>
        </w:rPr>
        <w:t>21</w:t>
      </w:r>
      <w:r w:rsidR="00A82D7E" w:rsidRPr="002D68EF">
        <w:rPr>
          <w:rFonts w:eastAsia="Calibri"/>
          <w:szCs w:val="22"/>
          <w:lang w:val="en-GB"/>
        </w:rPr>
        <w:t>/</w:t>
      </w:r>
      <w:r w:rsidR="002F7E7B" w:rsidRPr="002D68EF">
        <w:rPr>
          <w:rFonts w:eastAsia="Calibri"/>
          <w:szCs w:val="22"/>
          <w:lang w:val="en-GB"/>
        </w:rPr>
        <w:t>1067</w:t>
      </w:r>
      <w:r w:rsidR="00A82D7E" w:rsidRPr="002D68EF">
        <w:rPr>
          <w:rFonts w:eastAsia="Calibri"/>
          <w:szCs w:val="22"/>
          <w:lang w:val="en-GB"/>
        </w:rPr>
        <w:t xml:space="preserve"> of 1</w:t>
      </w:r>
      <w:r w:rsidR="002F7E7B" w:rsidRPr="002D68EF">
        <w:rPr>
          <w:rFonts w:eastAsia="Calibri"/>
          <w:szCs w:val="22"/>
          <w:lang w:val="en-GB"/>
        </w:rPr>
        <w:t>7</w:t>
      </w:r>
      <w:r w:rsidR="00A82D7E" w:rsidRPr="002D68EF">
        <w:rPr>
          <w:rFonts w:eastAsia="Calibri"/>
          <w:szCs w:val="22"/>
          <w:lang w:val="en-GB"/>
        </w:rPr>
        <w:t xml:space="preserve"> </w:t>
      </w:r>
      <w:r w:rsidR="002F7E7B" w:rsidRPr="002D68EF">
        <w:rPr>
          <w:rFonts w:eastAsia="Calibri"/>
          <w:szCs w:val="22"/>
          <w:lang w:val="en-GB"/>
        </w:rPr>
        <w:t>June</w:t>
      </w:r>
      <w:r w:rsidR="00A82D7E" w:rsidRPr="002D68EF">
        <w:rPr>
          <w:rFonts w:eastAsia="Calibri"/>
          <w:szCs w:val="22"/>
          <w:lang w:val="en-GB"/>
        </w:rPr>
        <w:t xml:space="preserve"> 20</w:t>
      </w:r>
      <w:r w:rsidR="002F7E7B" w:rsidRPr="002D68EF">
        <w:rPr>
          <w:rFonts w:eastAsia="Calibri"/>
          <w:szCs w:val="22"/>
          <w:lang w:val="en-GB"/>
        </w:rPr>
        <w:t>21</w:t>
      </w:r>
      <w:r w:rsidR="00A82D7E" w:rsidRPr="002D68EF">
        <w:rPr>
          <w:rFonts w:eastAsia="Calibri"/>
          <w:szCs w:val="22"/>
          <w:lang w:val="en-GB"/>
        </w:rPr>
        <w:t xml:space="preserve"> on </w:t>
      </w:r>
      <w:r w:rsidR="002F7E7B" w:rsidRPr="002D68EF">
        <w:rPr>
          <w:rFonts w:eastAsia="Calibri"/>
          <w:szCs w:val="22"/>
          <w:lang w:val="en-GB"/>
        </w:rPr>
        <w:t>the harmoni</w:t>
      </w:r>
      <w:r w:rsidR="00ED35BA" w:rsidRPr="002D68EF">
        <w:rPr>
          <w:rFonts w:eastAsia="Calibri"/>
          <w:szCs w:val="22"/>
          <w:lang w:val="en-GB"/>
        </w:rPr>
        <w:t>s</w:t>
      </w:r>
      <w:r w:rsidR="002F7E7B" w:rsidRPr="002D68EF">
        <w:rPr>
          <w:rFonts w:eastAsia="Calibri"/>
          <w:szCs w:val="22"/>
          <w:lang w:val="en-GB"/>
        </w:rPr>
        <w:t>ed use of radio spectrum in the 5945-6425 MHz frequency band for the implementation of wireless access systems including radio local area networks (WAS/RLANs)</w:t>
      </w:r>
      <w:bookmarkEnd w:id="143"/>
      <w:r>
        <w:rPr>
          <w:rFonts w:eastAsia="Calibri"/>
          <w:szCs w:val="22"/>
          <w:lang w:val="en-GB"/>
        </w:rPr>
        <w:t>”</w:t>
      </w:r>
    </w:p>
    <w:bookmarkStart w:id="144" w:name="_Ref157978056"/>
    <w:p w14:paraId="070BB266" w14:textId="59ECEB6C" w:rsidR="00650B3B" w:rsidRPr="002D68EF" w:rsidRDefault="004C6630" w:rsidP="00E113A9">
      <w:pPr>
        <w:pStyle w:val="ECCReference"/>
        <w:numPr>
          <w:ilvl w:val="0"/>
          <w:numId w:val="5"/>
        </w:numPr>
        <w:spacing w:before="60" w:after="60"/>
        <w:ind w:right="57"/>
      </w:pPr>
      <w:r w:rsidRPr="002D68EF">
        <w:fldChar w:fldCharType="begin"/>
      </w:r>
      <w:r w:rsidR="005C6883" w:rsidRPr="002D68EF">
        <w:instrText>HYPERLINK "https://docdb.cept.org/document/412"</w:instrText>
      </w:r>
      <w:r w:rsidRPr="002D68EF">
        <w:fldChar w:fldCharType="separate"/>
      </w:r>
      <w:r w:rsidR="005C6883" w:rsidRPr="002D68EF">
        <w:rPr>
          <w:rStyle w:val="Hyperlink"/>
        </w:rPr>
        <w:t>ECC Decision (08)01</w:t>
      </w:r>
      <w:r w:rsidRPr="002D68EF">
        <w:fldChar w:fldCharType="end"/>
      </w:r>
      <w:r w:rsidR="00650B3B" w:rsidRPr="002D68EF">
        <w:t>: “on the Harmonised use of the Safety- Related Intelligent Transport Systems (ITS) in the 5875-5935 MHz frequency band”, approved March 2008</w:t>
      </w:r>
      <w:r w:rsidR="006040A3" w:rsidRPr="002D68EF">
        <w:t>, latest amendment</w:t>
      </w:r>
      <w:r w:rsidR="00650B3B" w:rsidRPr="002D68EF">
        <w:t xml:space="preserve"> November 2022</w:t>
      </w:r>
      <w:bookmarkEnd w:id="144"/>
    </w:p>
    <w:bookmarkStart w:id="145" w:name="_Ref157978098"/>
    <w:p w14:paraId="670988F4" w14:textId="333C952A" w:rsidR="00650B3B" w:rsidRPr="002D68EF" w:rsidRDefault="00D24CFC" w:rsidP="00B20105">
      <w:pPr>
        <w:pStyle w:val="reference"/>
        <w:spacing w:before="60" w:after="60"/>
        <w:ind w:right="57"/>
        <w:jc w:val="both"/>
        <w:rPr>
          <w:rFonts w:eastAsia="Calibri"/>
          <w:szCs w:val="22"/>
          <w:lang w:val="en-GB"/>
        </w:rPr>
      </w:pPr>
      <w:r w:rsidRPr="00D24CFC">
        <w:rPr>
          <w:rFonts w:eastAsia="Calibri"/>
          <w:szCs w:val="22"/>
        </w:rPr>
        <w:fldChar w:fldCharType="begin"/>
      </w:r>
      <w:r>
        <w:rPr>
          <w:rFonts w:eastAsia="Calibri"/>
          <w:szCs w:val="22"/>
        </w:rPr>
        <w:instrText>HYPERLINK "https://docdb.cept.org/document/18491"</w:instrText>
      </w:r>
      <w:r w:rsidRPr="00D24CFC">
        <w:rPr>
          <w:rFonts w:eastAsia="Calibri"/>
          <w:szCs w:val="22"/>
        </w:rPr>
      </w:r>
      <w:r w:rsidRPr="00D24CFC">
        <w:rPr>
          <w:rFonts w:eastAsia="Calibri"/>
          <w:szCs w:val="22"/>
        </w:rPr>
        <w:fldChar w:fldCharType="separate"/>
      </w:r>
      <w:r>
        <w:rPr>
          <w:rStyle w:val="Hyperlink"/>
          <w:rFonts w:eastAsia="Calibri"/>
          <w:szCs w:val="22"/>
        </w:rPr>
        <w:t>Decision (EU) 2020/1426</w:t>
      </w:r>
      <w:r w:rsidRPr="00D24CFC">
        <w:rPr>
          <w:rFonts w:eastAsia="Calibri"/>
          <w:szCs w:val="22"/>
          <w:lang w:val="en-GB"/>
        </w:rPr>
        <w:fldChar w:fldCharType="end"/>
      </w:r>
      <w:r>
        <w:rPr>
          <w:rFonts w:eastAsia="Calibri"/>
          <w:szCs w:val="22"/>
          <w:lang w:val="en-GB"/>
        </w:rPr>
        <w:t xml:space="preserve">: </w:t>
      </w:r>
      <w:r w:rsidR="007D5A66" w:rsidRPr="002D68EF">
        <w:rPr>
          <w:rFonts w:eastAsia="Calibri"/>
          <w:szCs w:val="22"/>
          <w:lang w:val="en-GB"/>
        </w:rPr>
        <w:t xml:space="preserve">Commission Implementing Decision (EU) </w:t>
      </w:r>
      <w:r w:rsidR="00D67746" w:rsidRPr="002D68EF">
        <w:rPr>
          <w:rFonts w:eastAsia="Calibri"/>
          <w:szCs w:val="22"/>
          <w:lang w:val="en-GB"/>
        </w:rPr>
        <w:t>2020/1426 of 7 October 2020 on the harmonised use of radio spectrum in the 5875-5935 MHz frequency band for safety-related applications of intelligence transport systems (ITS) and repealing Decision 2008/671/EC</w:t>
      </w:r>
      <w:bookmarkEnd w:id="145"/>
    </w:p>
    <w:p w14:paraId="4F94400C" w14:textId="0F936E6B" w:rsidR="00182DAD" w:rsidRPr="002D68EF" w:rsidRDefault="007B63F0" w:rsidP="00B20105">
      <w:pPr>
        <w:pStyle w:val="reference"/>
        <w:spacing w:before="60" w:after="60"/>
        <w:ind w:right="57"/>
        <w:jc w:val="both"/>
        <w:rPr>
          <w:rFonts w:eastAsia="Calibri"/>
          <w:szCs w:val="22"/>
          <w:lang w:val="en-GB"/>
        </w:rPr>
      </w:pPr>
      <w:bookmarkStart w:id="146" w:name="_Ref157977928"/>
      <w:r w:rsidRPr="002D68EF">
        <w:rPr>
          <w:rFonts w:eastAsia="Calibri"/>
          <w:szCs w:val="22"/>
          <w:lang w:val="en-GB"/>
        </w:rPr>
        <w:t xml:space="preserve">Mandate to CEPT to study feasibility and identify harmonised technical conditions for Wireless Access Systems including Radio Local Area Networks in the 5925-6425 MHz band for the provision of </w:t>
      </w:r>
      <w:r w:rsidR="00340FB7" w:rsidRPr="002D68EF">
        <w:rPr>
          <w:rFonts w:eastAsia="Calibri"/>
          <w:szCs w:val="22"/>
          <w:lang w:val="en-GB"/>
        </w:rPr>
        <w:t>w</w:t>
      </w:r>
      <w:r w:rsidRPr="002D68EF">
        <w:rPr>
          <w:rFonts w:eastAsia="Calibri"/>
          <w:szCs w:val="22"/>
          <w:lang w:val="en-GB"/>
        </w:rPr>
        <w:t>ireless broadband services</w:t>
      </w:r>
      <w:bookmarkEnd w:id="146"/>
    </w:p>
    <w:bookmarkStart w:id="147" w:name="_Ref158038586"/>
    <w:p w14:paraId="6D396FC3" w14:textId="17BC044F" w:rsidR="00CE6518" w:rsidRPr="002D68EF" w:rsidRDefault="00E12798" w:rsidP="00B20105">
      <w:pPr>
        <w:pStyle w:val="reference"/>
        <w:spacing w:before="60" w:after="60"/>
        <w:ind w:right="57"/>
        <w:jc w:val="both"/>
        <w:rPr>
          <w:rFonts w:eastAsia="Calibri"/>
          <w:szCs w:val="22"/>
          <w:lang w:val="en-GB"/>
        </w:rPr>
      </w:pPr>
      <w:r w:rsidRPr="003E6E7F">
        <w:rPr>
          <w:rFonts w:eastAsia="Calibri"/>
          <w:szCs w:val="22"/>
        </w:rPr>
        <w:fldChar w:fldCharType="begin"/>
      </w:r>
      <w:r>
        <w:rPr>
          <w:rFonts w:eastAsia="Calibri"/>
          <w:szCs w:val="22"/>
        </w:rPr>
        <w:instrText>HYPERLINK "https://docdb.cept.org/document/1038"</w:instrText>
      </w:r>
      <w:r w:rsidRPr="003E6E7F">
        <w:rPr>
          <w:rFonts w:eastAsia="Calibri"/>
          <w:szCs w:val="22"/>
        </w:rPr>
      </w:r>
      <w:r w:rsidRPr="003E6E7F">
        <w:rPr>
          <w:rFonts w:eastAsia="Calibri"/>
          <w:szCs w:val="22"/>
        </w:rPr>
        <w:fldChar w:fldCharType="separate"/>
      </w:r>
      <w:r>
        <w:rPr>
          <w:rStyle w:val="Hyperlink"/>
          <w:rFonts w:eastAsia="Calibri"/>
          <w:szCs w:val="22"/>
        </w:rPr>
        <w:t>Directive 2014/53/EU</w:t>
      </w:r>
      <w:r w:rsidRPr="003E6E7F">
        <w:rPr>
          <w:rFonts w:eastAsia="Calibri"/>
          <w:szCs w:val="22"/>
          <w:lang w:val="en-GB"/>
        </w:rPr>
        <w:fldChar w:fldCharType="end"/>
      </w:r>
      <w:r>
        <w:rPr>
          <w:rFonts w:eastAsia="Calibri"/>
          <w:szCs w:val="22"/>
          <w:lang w:val="en-GB"/>
        </w:rPr>
        <w:t>: “</w:t>
      </w:r>
      <w:r w:rsidR="00182DAD" w:rsidRPr="002D68EF">
        <w:rPr>
          <w:rFonts w:eastAsia="Calibri"/>
          <w:szCs w:val="22"/>
          <w:lang w:val="en-GB"/>
        </w:rPr>
        <w:t>Directive 2014/53/EU of the European Parliament and of the Council of 16 April 2014 on the harmonisation of the laws of the Member States relating to the making available on the market of radio equipment and repealing Directive 1999/5/EC</w:t>
      </w:r>
      <w:bookmarkEnd w:id="137"/>
      <w:bookmarkEnd w:id="147"/>
      <w:r>
        <w:rPr>
          <w:rFonts w:eastAsia="Calibri"/>
          <w:szCs w:val="22"/>
          <w:lang w:val="en-GB"/>
        </w:rPr>
        <w:t>”</w:t>
      </w:r>
    </w:p>
    <w:p w14:paraId="74AB1D2F" w14:textId="77777777" w:rsidR="00E92525" w:rsidRPr="002D68EF" w:rsidRDefault="00E92525" w:rsidP="00E92525">
      <w:pPr>
        <w:pStyle w:val="reference"/>
        <w:numPr>
          <w:ilvl w:val="0"/>
          <w:numId w:val="0"/>
        </w:numPr>
        <w:ind w:left="397" w:hanging="397"/>
        <w:rPr>
          <w:rFonts w:eastAsia="Calibri"/>
          <w:szCs w:val="22"/>
          <w:lang w:val="en-GB"/>
        </w:rPr>
      </w:pPr>
    </w:p>
    <w:sectPr w:rsidR="00E92525" w:rsidRPr="002D68EF" w:rsidSect="00916C4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91602" w14:textId="77777777" w:rsidR="00973A72" w:rsidRDefault="00973A72" w:rsidP="00AB46DF">
      <w:r>
        <w:separator/>
      </w:r>
    </w:p>
  </w:endnote>
  <w:endnote w:type="continuationSeparator" w:id="0">
    <w:p w14:paraId="5254FC7C" w14:textId="77777777" w:rsidR="00973A72" w:rsidRDefault="00973A72" w:rsidP="00AB46DF">
      <w:r>
        <w:continuationSeparator/>
      </w:r>
    </w:p>
  </w:endnote>
  <w:endnote w:type="continuationNotice" w:id="1">
    <w:p w14:paraId="065A8C26" w14:textId="77777777" w:rsidR="00973A72" w:rsidRDefault="00973A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2785F" w14:textId="77777777" w:rsidR="00973A72" w:rsidRDefault="00973A72" w:rsidP="00AB46DF">
      <w:r>
        <w:separator/>
      </w:r>
    </w:p>
  </w:footnote>
  <w:footnote w:type="continuationSeparator" w:id="0">
    <w:p w14:paraId="14A954B9" w14:textId="77777777" w:rsidR="00973A72" w:rsidRDefault="00973A72" w:rsidP="00AB46DF">
      <w:r>
        <w:continuationSeparator/>
      </w:r>
    </w:p>
  </w:footnote>
  <w:footnote w:type="continuationNotice" w:id="1">
    <w:p w14:paraId="60C6DBE4" w14:textId="77777777" w:rsidR="00973A72" w:rsidRDefault="00973A72"/>
  </w:footnote>
  <w:footnote w:id="2">
    <w:p w14:paraId="122E0C7C" w14:textId="77777777" w:rsidR="001F60D3" w:rsidRPr="00D24CFC" w:rsidRDefault="001F60D3" w:rsidP="0025235D">
      <w:pPr>
        <w:pStyle w:val="FootnoteText"/>
        <w:rPr>
          <w:sz w:val="16"/>
          <w:szCs w:val="16"/>
          <w:lang w:val="en-GB"/>
        </w:rPr>
      </w:pPr>
      <w:r w:rsidRPr="00D24CFC">
        <w:rPr>
          <w:rStyle w:val="FootnoteReference"/>
          <w:sz w:val="16"/>
          <w:szCs w:val="16"/>
        </w:rPr>
        <w:footnoteRef/>
      </w:r>
      <w:r w:rsidRPr="00D24CFC">
        <w:rPr>
          <w:sz w:val="16"/>
          <w:szCs w:val="16"/>
          <w:lang w:val="en-GB"/>
        </w:rPr>
        <w:t xml:space="preserve"> The "mean </w:t>
      </w:r>
      <w:r w:rsidRPr="00D24CFC">
        <w:rPr>
          <w:i/>
          <w:iCs/>
          <w:sz w:val="16"/>
          <w:szCs w:val="16"/>
          <w:lang w:val="en-GB"/>
        </w:rPr>
        <w:t>e.i.r.p.</w:t>
      </w:r>
      <w:r w:rsidRPr="00D24CFC">
        <w:rPr>
          <w:sz w:val="16"/>
          <w:szCs w:val="16"/>
          <w:lang w:val="en-GB"/>
        </w:rPr>
        <w:t xml:space="preserve">" refers to the </w:t>
      </w:r>
      <w:r w:rsidRPr="00D24CFC">
        <w:rPr>
          <w:i/>
          <w:iCs/>
          <w:sz w:val="16"/>
          <w:szCs w:val="16"/>
          <w:lang w:val="en-GB"/>
        </w:rPr>
        <w:t>e.i.r.p.</w:t>
      </w:r>
      <w:r w:rsidRPr="00D24CFC">
        <w:rPr>
          <w:sz w:val="16"/>
          <w:szCs w:val="16"/>
          <w:lang w:val="en-GB"/>
        </w:rPr>
        <w:t xml:space="preserve"> during the transmission burst, which corresponds to the highest power, if power control is implemented.</w:t>
      </w:r>
    </w:p>
  </w:footnote>
  <w:footnote w:id="3">
    <w:p w14:paraId="0BA1A952" w14:textId="415E3B19" w:rsidR="001F60D3" w:rsidRPr="00552352" w:rsidRDefault="001F60D3" w:rsidP="0025235D">
      <w:pPr>
        <w:pStyle w:val="FootnoteText"/>
        <w:rPr>
          <w:lang w:val="en-GB"/>
        </w:rPr>
      </w:pPr>
      <w:r w:rsidRPr="00D24CFC">
        <w:rPr>
          <w:rStyle w:val="FootnoteReference"/>
          <w:sz w:val="16"/>
          <w:szCs w:val="16"/>
        </w:rPr>
        <w:footnoteRef/>
      </w:r>
      <w:r w:rsidRPr="00D24CFC">
        <w:rPr>
          <w:sz w:val="16"/>
          <w:szCs w:val="16"/>
          <w:lang w:val="en-GB"/>
        </w:rPr>
        <w:t xml:space="preserve"> For the definition of RER trains and metro trains refer to ECC Report 355</w:t>
      </w:r>
      <w:r w:rsidR="00D24CFC" w:rsidRPr="00D24CFC">
        <w:rPr>
          <w:sz w:val="16"/>
          <w:szCs w:val="16"/>
          <w:lang w:val="en-GB"/>
        </w:rPr>
        <w:t>, section 2.4.2</w:t>
      </w:r>
    </w:p>
  </w:footnote>
  <w:footnote w:id="4">
    <w:p w14:paraId="53E97213" w14:textId="77777777" w:rsidR="001F60D3" w:rsidRPr="009D5F21" w:rsidRDefault="001F60D3" w:rsidP="0025235D">
      <w:pPr>
        <w:pStyle w:val="FootnoteText"/>
        <w:rPr>
          <w:lang w:val="en-GB"/>
        </w:rPr>
      </w:pPr>
      <w:r>
        <w:rPr>
          <w:rStyle w:val="FootnoteReference"/>
        </w:rPr>
        <w:footnoteRef/>
      </w:r>
      <w:r w:rsidRPr="009D5F21">
        <w:rPr>
          <w:lang w:val="en-GB"/>
        </w:rPr>
        <w:t xml:space="preserve"> Metro MP14 exhibits a 44.2 dB coupling loss while metros MP89 and MP05 exhibit 50.1 dB and 54.2 dB, respectively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57E14" w14:textId="235B52A5" w:rsidR="001F60D3" w:rsidRPr="007C5F95" w:rsidRDefault="001F60D3">
    <w:pPr>
      <w:pStyle w:val="Header"/>
      <w:rPr>
        <w:b w:val="0"/>
        <w:lang w:val="da-DK"/>
      </w:rPr>
    </w:pPr>
    <w:r w:rsidRPr="007C5F95">
      <w:rPr>
        <w:b w:val="0"/>
        <w:lang w:val="da-DK"/>
      </w:rPr>
      <w:t>Draft ECC REPORT XXX</w:t>
    </w:r>
  </w:p>
  <w:p w14:paraId="6652A074" w14:textId="77777777" w:rsidR="001F60D3" w:rsidRPr="007C5F95" w:rsidRDefault="001F60D3">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2DA1B" w14:textId="017E497B" w:rsidR="001F60D3" w:rsidRPr="007C5F95" w:rsidRDefault="001F60D3" w:rsidP="00AB46DF">
    <w:pPr>
      <w:pStyle w:val="Header"/>
      <w:jc w:val="right"/>
      <w:rPr>
        <w:b w:val="0"/>
        <w:lang w:val="da-DK"/>
      </w:rPr>
    </w:pPr>
    <w:r w:rsidRPr="007C5F95">
      <w:rPr>
        <w:b w:val="0"/>
        <w:lang w:val="da-DK"/>
      </w:rPr>
      <w:t>Draft ECC REPORT XXX</w:t>
    </w:r>
  </w:p>
  <w:p w14:paraId="04B612C8" w14:textId="77777777" w:rsidR="001F60D3" w:rsidRPr="007C5F95" w:rsidRDefault="001F60D3"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BC951" w14:textId="67E6FBEB" w:rsidR="001F60D3" w:rsidRDefault="001F60D3">
    <w:pPr>
      <w:pStyle w:val="Header"/>
    </w:pPr>
    <w:r>
      <w:rPr>
        <w:noProof/>
        <w:szCs w:val="20"/>
        <w:lang w:val="da-DK" w:eastAsia="da-DK"/>
      </w:rPr>
      <w:drawing>
        <wp:anchor distT="0" distB="0" distL="114300" distR="114300" simplePos="0" relativeHeight="251658241" behindDoc="0" locked="0" layoutInCell="1" allowOverlap="1" wp14:anchorId="513D4AB8" wp14:editId="0481BDF6">
          <wp:simplePos x="0" y="0"/>
          <wp:positionH relativeFrom="page">
            <wp:posOffset>5656580</wp:posOffset>
          </wp:positionH>
          <wp:positionV relativeFrom="page">
            <wp:posOffset>592064</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8240" behindDoc="0" locked="0" layoutInCell="1" allowOverlap="1" wp14:anchorId="3A14E4ED" wp14:editId="4E9F1D55">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AB83C" w14:textId="70F6BE89" w:rsidR="001F60D3" w:rsidRPr="007C5F95" w:rsidRDefault="001F60D3">
    <w:pPr>
      <w:pStyle w:val="Header"/>
      <w:rPr>
        <w:szCs w:val="16"/>
        <w:lang w:val="da-DK"/>
      </w:rPr>
    </w:pPr>
    <w:r>
      <w:rPr>
        <w:lang w:val="da-DK"/>
      </w:rPr>
      <w:t>CEPT REPORT 087 -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CB04DE">
      <w:rPr>
        <w:noProof/>
        <w:szCs w:val="16"/>
        <w:lang w:val="da-DK"/>
      </w:rPr>
      <w:t>2</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B6D6A" w14:textId="44F87505" w:rsidR="001F60D3" w:rsidRPr="007C5F95" w:rsidRDefault="001F60D3" w:rsidP="00E12798">
    <w:pPr>
      <w:pStyle w:val="Header"/>
      <w:ind w:firstLine="720"/>
      <w:jc w:val="right"/>
      <w:rPr>
        <w:szCs w:val="16"/>
        <w:lang w:val="da-DK"/>
      </w:rPr>
    </w:pPr>
    <w:r>
      <w:rPr>
        <w:lang w:val="da-DK"/>
      </w:rPr>
      <w:t>CEPT REPORT 087 -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CB04DE">
      <w:rPr>
        <w:noProof/>
        <w:szCs w:val="16"/>
        <w:lang w:val="da-DK"/>
      </w:rPr>
      <w:t>11</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35AF7" w14:textId="64D59660" w:rsidR="001F60D3" w:rsidRPr="001223D0" w:rsidRDefault="001F60D3" w:rsidP="00AB46DF">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2" w15:restartNumberingAfterBreak="0">
    <w:nsid w:val="20A87A02"/>
    <w:multiLevelType w:val="hybridMultilevel"/>
    <w:tmpl w:val="A7A0144C"/>
    <w:lvl w:ilvl="0" w:tplc="AD46037E">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 w15:restartNumberingAfterBreak="0">
    <w:nsid w:val="2A0A7C33"/>
    <w:multiLevelType w:val="hybridMultilevel"/>
    <w:tmpl w:val="962210A0"/>
    <w:lvl w:ilvl="0" w:tplc="2718434E">
      <w:start w:val="1"/>
      <w:numFmt w:val="decimal"/>
      <w:pStyle w:val="ECCEditorsNote"/>
      <w:lvlText w:val="Editor's Note %1:"/>
      <w:lvlJc w:val="left"/>
      <w:pPr>
        <w:tabs>
          <w:tab w:val="num" w:pos="4394"/>
        </w:tabs>
        <w:ind w:left="4394"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576" w:hanging="360"/>
      </w:pPr>
    </w:lvl>
    <w:lvl w:ilvl="2" w:tplc="0407001B" w:tentative="1">
      <w:start w:val="1"/>
      <w:numFmt w:val="lowerRoman"/>
      <w:lvlText w:val="%3."/>
      <w:lvlJc w:val="right"/>
      <w:pPr>
        <w:ind w:left="3296" w:hanging="180"/>
      </w:pPr>
    </w:lvl>
    <w:lvl w:ilvl="3" w:tplc="0407000F" w:tentative="1">
      <w:start w:val="1"/>
      <w:numFmt w:val="decimal"/>
      <w:lvlText w:val="%4."/>
      <w:lvlJc w:val="left"/>
      <w:pPr>
        <w:ind w:left="4016" w:hanging="360"/>
      </w:pPr>
    </w:lvl>
    <w:lvl w:ilvl="4" w:tplc="04070019" w:tentative="1">
      <w:start w:val="1"/>
      <w:numFmt w:val="lowerLetter"/>
      <w:lvlText w:val="%5."/>
      <w:lvlJc w:val="left"/>
      <w:pPr>
        <w:ind w:left="4736" w:hanging="360"/>
      </w:pPr>
    </w:lvl>
    <w:lvl w:ilvl="5" w:tplc="0407001B" w:tentative="1">
      <w:start w:val="1"/>
      <w:numFmt w:val="lowerRoman"/>
      <w:lvlText w:val="%6."/>
      <w:lvlJc w:val="right"/>
      <w:pPr>
        <w:ind w:left="5456" w:hanging="180"/>
      </w:pPr>
    </w:lvl>
    <w:lvl w:ilvl="6" w:tplc="0407000F" w:tentative="1">
      <w:start w:val="1"/>
      <w:numFmt w:val="decimal"/>
      <w:lvlText w:val="%7."/>
      <w:lvlJc w:val="left"/>
      <w:pPr>
        <w:ind w:left="6176" w:hanging="360"/>
      </w:pPr>
    </w:lvl>
    <w:lvl w:ilvl="7" w:tplc="04070019" w:tentative="1">
      <w:start w:val="1"/>
      <w:numFmt w:val="lowerLetter"/>
      <w:lvlText w:val="%8."/>
      <w:lvlJc w:val="left"/>
      <w:pPr>
        <w:ind w:left="6896" w:hanging="360"/>
      </w:pPr>
    </w:lvl>
    <w:lvl w:ilvl="8" w:tplc="0407001B" w:tentative="1">
      <w:start w:val="1"/>
      <w:numFmt w:val="lowerRoman"/>
      <w:lvlText w:val="%9."/>
      <w:lvlJc w:val="right"/>
      <w:pPr>
        <w:ind w:left="7616" w:hanging="180"/>
      </w:pPr>
    </w:lvl>
  </w:abstractNum>
  <w:abstractNum w:abstractNumId="6"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7"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8" w15:restartNumberingAfterBreak="0">
    <w:nsid w:val="361343C0"/>
    <w:multiLevelType w:val="multilevel"/>
    <w:tmpl w:val="294220AC"/>
    <w:styleLink w:val="Letteredlist"/>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3D163F7A"/>
    <w:multiLevelType w:val="multilevel"/>
    <w:tmpl w:val="D9D8B564"/>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1" w15:restartNumberingAfterBreak="0">
    <w:nsid w:val="46E6242A"/>
    <w:multiLevelType w:val="hybridMultilevel"/>
    <w:tmpl w:val="9342CEF8"/>
    <w:lvl w:ilvl="0" w:tplc="9540522C">
      <w:start w:val="1"/>
      <w:numFmt w:val="decimal"/>
      <w:pStyle w:val="reference"/>
      <w:lvlText w:val="[%1]"/>
      <w:lvlJc w:val="left"/>
      <w:pPr>
        <w:tabs>
          <w:tab w:val="num" w:pos="397"/>
        </w:tabs>
        <w:ind w:left="397" w:hanging="397"/>
      </w:pPr>
      <w:rPr>
        <w:b w:val="0"/>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4" w15:restartNumberingAfterBreak="0">
    <w:nsid w:val="57203FE9"/>
    <w:multiLevelType w:val="hybridMultilevel"/>
    <w:tmpl w:val="5E3CB1F4"/>
    <w:lvl w:ilvl="0" w:tplc="FFFFFFFF">
      <w:start w:val="1"/>
      <w:numFmt w:val="decimal"/>
      <w:lvlText w:val="%1."/>
      <w:lvlJc w:val="left"/>
      <w:pPr>
        <w:ind w:left="1200" w:hanging="360"/>
      </w:pPr>
      <w:rPr>
        <w:rFonts w:hint="default"/>
      </w:rPr>
    </w:lvl>
    <w:lvl w:ilvl="1" w:tplc="FFFFFFFF">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5" w15:restartNumberingAfterBreak="0">
    <w:nsid w:val="57B87D74"/>
    <w:multiLevelType w:val="hybridMultilevel"/>
    <w:tmpl w:val="5CFA5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8A6DE2"/>
    <w:multiLevelType w:val="hybridMultilevel"/>
    <w:tmpl w:val="A6D0F55C"/>
    <w:lvl w:ilvl="0" w:tplc="D0D652D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DA92F9F"/>
    <w:multiLevelType w:val="hybridMultilevel"/>
    <w:tmpl w:val="5E3CB1F4"/>
    <w:lvl w:ilvl="0" w:tplc="2000000F">
      <w:start w:val="1"/>
      <w:numFmt w:val="decimal"/>
      <w:lvlText w:val="%1."/>
      <w:lvlJc w:val="left"/>
      <w:pPr>
        <w:ind w:left="1200" w:hanging="360"/>
      </w:pPr>
      <w:rPr>
        <w:rFonts w:hint="default"/>
      </w:rPr>
    </w:lvl>
    <w:lvl w:ilvl="1" w:tplc="20000019">
      <w:start w:val="1"/>
      <w:numFmt w:val="lowerLetter"/>
      <w:lvlText w:val="%2."/>
      <w:lvlJc w:val="left"/>
      <w:pPr>
        <w:ind w:left="1920" w:hanging="360"/>
      </w:pPr>
    </w:lvl>
    <w:lvl w:ilvl="2" w:tplc="2000001B" w:tentative="1">
      <w:start w:val="1"/>
      <w:numFmt w:val="lowerRoman"/>
      <w:lvlText w:val="%3."/>
      <w:lvlJc w:val="right"/>
      <w:pPr>
        <w:ind w:left="2640" w:hanging="180"/>
      </w:pPr>
    </w:lvl>
    <w:lvl w:ilvl="3" w:tplc="2000000F" w:tentative="1">
      <w:start w:val="1"/>
      <w:numFmt w:val="decimal"/>
      <w:lvlText w:val="%4."/>
      <w:lvlJc w:val="left"/>
      <w:pPr>
        <w:ind w:left="3360" w:hanging="360"/>
      </w:pPr>
    </w:lvl>
    <w:lvl w:ilvl="4" w:tplc="20000019" w:tentative="1">
      <w:start w:val="1"/>
      <w:numFmt w:val="lowerLetter"/>
      <w:lvlText w:val="%5."/>
      <w:lvlJc w:val="left"/>
      <w:pPr>
        <w:ind w:left="4080" w:hanging="360"/>
      </w:pPr>
    </w:lvl>
    <w:lvl w:ilvl="5" w:tplc="2000001B" w:tentative="1">
      <w:start w:val="1"/>
      <w:numFmt w:val="lowerRoman"/>
      <w:lvlText w:val="%6."/>
      <w:lvlJc w:val="right"/>
      <w:pPr>
        <w:ind w:left="4800" w:hanging="180"/>
      </w:pPr>
    </w:lvl>
    <w:lvl w:ilvl="6" w:tplc="2000000F" w:tentative="1">
      <w:start w:val="1"/>
      <w:numFmt w:val="decimal"/>
      <w:lvlText w:val="%7."/>
      <w:lvlJc w:val="left"/>
      <w:pPr>
        <w:ind w:left="5520" w:hanging="360"/>
      </w:pPr>
    </w:lvl>
    <w:lvl w:ilvl="7" w:tplc="20000019" w:tentative="1">
      <w:start w:val="1"/>
      <w:numFmt w:val="lowerLetter"/>
      <w:lvlText w:val="%8."/>
      <w:lvlJc w:val="left"/>
      <w:pPr>
        <w:ind w:left="6240" w:hanging="360"/>
      </w:pPr>
    </w:lvl>
    <w:lvl w:ilvl="8" w:tplc="2000001B" w:tentative="1">
      <w:start w:val="1"/>
      <w:numFmt w:val="lowerRoman"/>
      <w:lvlText w:val="%9."/>
      <w:lvlJc w:val="right"/>
      <w:pPr>
        <w:ind w:left="6960" w:hanging="180"/>
      </w:pPr>
    </w:lvl>
  </w:abstractNum>
  <w:abstractNum w:abstractNumId="18"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217089081">
    <w:abstractNumId w:val="2"/>
  </w:num>
  <w:num w:numId="2" w16cid:durableId="516971154">
    <w:abstractNumId w:val="9"/>
  </w:num>
  <w:num w:numId="3" w16cid:durableId="2044598199">
    <w:abstractNumId w:val="18"/>
  </w:num>
  <w:num w:numId="4" w16cid:durableId="1833371394">
    <w:abstractNumId w:val="12"/>
  </w:num>
  <w:num w:numId="5" w16cid:durableId="1340499430">
    <w:abstractNumId w:val="11"/>
  </w:num>
  <w:num w:numId="6" w16cid:durableId="1025180695">
    <w:abstractNumId w:val="3"/>
  </w:num>
  <w:num w:numId="7" w16cid:durableId="2027251043">
    <w:abstractNumId w:val="1"/>
  </w:num>
  <w:num w:numId="8" w16cid:durableId="1819179545">
    <w:abstractNumId w:val="10"/>
  </w:num>
  <w:num w:numId="9" w16cid:durableId="361789436">
    <w:abstractNumId w:val="4"/>
  </w:num>
  <w:num w:numId="10" w16cid:durableId="1758600550">
    <w:abstractNumId w:val="5"/>
  </w:num>
  <w:num w:numId="11" w16cid:durableId="1989555071">
    <w:abstractNumId w:val="0"/>
  </w:num>
  <w:num w:numId="12" w16cid:durableId="2071807301">
    <w:abstractNumId w:val="13"/>
  </w:num>
  <w:num w:numId="13" w16cid:durableId="1266690881">
    <w:abstractNumId w:val="7"/>
  </w:num>
  <w:num w:numId="14" w16cid:durableId="2137798803">
    <w:abstractNumId w:val="17"/>
  </w:num>
  <w:num w:numId="15" w16cid:durableId="1853951044">
    <w:abstractNumId w:val="14"/>
  </w:num>
  <w:num w:numId="16" w16cid:durableId="1977055295">
    <w:abstractNumId w:val="8"/>
  </w:num>
  <w:num w:numId="17" w16cid:durableId="1374421757">
    <w:abstractNumId w:val="6"/>
  </w:num>
  <w:num w:numId="18" w16cid:durableId="1668510818">
    <w:abstractNumId w:val="16"/>
  </w:num>
  <w:num w:numId="19" w16cid:durableId="400324459">
    <w:abstractNumId w:val="1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GVLP Chair">
    <w15:presenceInfo w15:providerId="None" w15:userId="FGVLP Chai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8F1"/>
    <w:rsid w:val="00004DAC"/>
    <w:rsid w:val="0000673C"/>
    <w:rsid w:val="00006A9D"/>
    <w:rsid w:val="00007372"/>
    <w:rsid w:val="00007F4F"/>
    <w:rsid w:val="0001045C"/>
    <w:rsid w:val="00014DE9"/>
    <w:rsid w:val="0002243E"/>
    <w:rsid w:val="00023013"/>
    <w:rsid w:val="00025CB4"/>
    <w:rsid w:val="000268EF"/>
    <w:rsid w:val="000306E1"/>
    <w:rsid w:val="00032475"/>
    <w:rsid w:val="000330D0"/>
    <w:rsid w:val="00033C66"/>
    <w:rsid w:val="00035AFE"/>
    <w:rsid w:val="00036089"/>
    <w:rsid w:val="00037830"/>
    <w:rsid w:val="00040260"/>
    <w:rsid w:val="000420E4"/>
    <w:rsid w:val="00042DDF"/>
    <w:rsid w:val="00042EA9"/>
    <w:rsid w:val="00044029"/>
    <w:rsid w:val="0004620B"/>
    <w:rsid w:val="000468D6"/>
    <w:rsid w:val="000474C5"/>
    <w:rsid w:val="000562AE"/>
    <w:rsid w:val="00057213"/>
    <w:rsid w:val="00060FF6"/>
    <w:rsid w:val="0006221B"/>
    <w:rsid w:val="000639C3"/>
    <w:rsid w:val="00063F22"/>
    <w:rsid w:val="00064B4A"/>
    <w:rsid w:val="000663D8"/>
    <w:rsid w:val="00066E49"/>
    <w:rsid w:val="00070BD6"/>
    <w:rsid w:val="000718B7"/>
    <w:rsid w:val="000735E9"/>
    <w:rsid w:val="00074A17"/>
    <w:rsid w:val="00080AF2"/>
    <w:rsid w:val="00081231"/>
    <w:rsid w:val="00083F0B"/>
    <w:rsid w:val="00085705"/>
    <w:rsid w:val="0009609D"/>
    <w:rsid w:val="000961C7"/>
    <w:rsid w:val="00096FEB"/>
    <w:rsid w:val="000A031E"/>
    <w:rsid w:val="000A5AD6"/>
    <w:rsid w:val="000B0534"/>
    <w:rsid w:val="000B1577"/>
    <w:rsid w:val="000B2033"/>
    <w:rsid w:val="000B7287"/>
    <w:rsid w:val="000C164F"/>
    <w:rsid w:val="000C30BC"/>
    <w:rsid w:val="000C30CB"/>
    <w:rsid w:val="000C5D7E"/>
    <w:rsid w:val="000C7246"/>
    <w:rsid w:val="000C7D12"/>
    <w:rsid w:val="000D01AD"/>
    <w:rsid w:val="000E3DC5"/>
    <w:rsid w:val="000F0661"/>
    <w:rsid w:val="000F155D"/>
    <w:rsid w:val="000F2AE2"/>
    <w:rsid w:val="000F6CFC"/>
    <w:rsid w:val="000F7290"/>
    <w:rsid w:val="000F77CC"/>
    <w:rsid w:val="000F7B5F"/>
    <w:rsid w:val="00101A55"/>
    <w:rsid w:val="001032FA"/>
    <w:rsid w:val="0010371D"/>
    <w:rsid w:val="00103FF7"/>
    <w:rsid w:val="001104E8"/>
    <w:rsid w:val="001132CE"/>
    <w:rsid w:val="001147C4"/>
    <w:rsid w:val="001150CC"/>
    <w:rsid w:val="0011547E"/>
    <w:rsid w:val="00121CF7"/>
    <w:rsid w:val="00121D86"/>
    <w:rsid w:val="00122FF1"/>
    <w:rsid w:val="00126FEB"/>
    <w:rsid w:val="0012721F"/>
    <w:rsid w:val="00127F58"/>
    <w:rsid w:val="00132BDF"/>
    <w:rsid w:val="00133F5F"/>
    <w:rsid w:val="0013440D"/>
    <w:rsid w:val="00134CA6"/>
    <w:rsid w:val="00135F04"/>
    <w:rsid w:val="00136D01"/>
    <w:rsid w:val="00136ED0"/>
    <w:rsid w:val="00137E50"/>
    <w:rsid w:val="001413B2"/>
    <w:rsid w:val="001422DA"/>
    <w:rsid w:val="0014319F"/>
    <w:rsid w:val="00143BED"/>
    <w:rsid w:val="00145C8A"/>
    <w:rsid w:val="00145E9F"/>
    <w:rsid w:val="00146F01"/>
    <w:rsid w:val="001536D3"/>
    <w:rsid w:val="00153D26"/>
    <w:rsid w:val="00154730"/>
    <w:rsid w:val="00154EF3"/>
    <w:rsid w:val="00163D0F"/>
    <w:rsid w:val="00164879"/>
    <w:rsid w:val="0016512F"/>
    <w:rsid w:val="00173932"/>
    <w:rsid w:val="00174054"/>
    <w:rsid w:val="00176D03"/>
    <w:rsid w:val="001802BE"/>
    <w:rsid w:val="00182DAD"/>
    <w:rsid w:val="00183F30"/>
    <w:rsid w:val="001867F5"/>
    <w:rsid w:val="001913EB"/>
    <w:rsid w:val="0019322E"/>
    <w:rsid w:val="00193EE9"/>
    <w:rsid w:val="001A0F39"/>
    <w:rsid w:val="001A4B8C"/>
    <w:rsid w:val="001A5212"/>
    <w:rsid w:val="001B1692"/>
    <w:rsid w:val="001B195A"/>
    <w:rsid w:val="001B1CD2"/>
    <w:rsid w:val="001B529C"/>
    <w:rsid w:val="001B6607"/>
    <w:rsid w:val="001C020C"/>
    <w:rsid w:val="001C117B"/>
    <w:rsid w:val="001C2FB3"/>
    <w:rsid w:val="001C6009"/>
    <w:rsid w:val="001C64CB"/>
    <w:rsid w:val="001C784D"/>
    <w:rsid w:val="001D196A"/>
    <w:rsid w:val="001D216A"/>
    <w:rsid w:val="001D294C"/>
    <w:rsid w:val="001D41F5"/>
    <w:rsid w:val="001D5297"/>
    <w:rsid w:val="001D52F3"/>
    <w:rsid w:val="001D71FC"/>
    <w:rsid w:val="001E0D88"/>
    <w:rsid w:val="001E12D7"/>
    <w:rsid w:val="001E140C"/>
    <w:rsid w:val="001E2927"/>
    <w:rsid w:val="001E6E1A"/>
    <w:rsid w:val="001F49C1"/>
    <w:rsid w:val="001F5BFE"/>
    <w:rsid w:val="001F60D3"/>
    <w:rsid w:val="00200358"/>
    <w:rsid w:val="00201BC2"/>
    <w:rsid w:val="002117A9"/>
    <w:rsid w:val="0021373D"/>
    <w:rsid w:val="00216AB6"/>
    <w:rsid w:val="00216BE1"/>
    <w:rsid w:val="0021791A"/>
    <w:rsid w:val="002209A7"/>
    <w:rsid w:val="00220EE1"/>
    <w:rsid w:val="00221699"/>
    <w:rsid w:val="00223105"/>
    <w:rsid w:val="002242B8"/>
    <w:rsid w:val="00231B29"/>
    <w:rsid w:val="00232643"/>
    <w:rsid w:val="00234C12"/>
    <w:rsid w:val="00235AB2"/>
    <w:rsid w:val="00236CD6"/>
    <w:rsid w:val="002371EC"/>
    <w:rsid w:val="002424EA"/>
    <w:rsid w:val="002426D3"/>
    <w:rsid w:val="002478F1"/>
    <w:rsid w:val="00250613"/>
    <w:rsid w:val="00251A3C"/>
    <w:rsid w:val="0025235D"/>
    <w:rsid w:val="00252B0C"/>
    <w:rsid w:val="00257101"/>
    <w:rsid w:val="002623D0"/>
    <w:rsid w:val="00262627"/>
    <w:rsid w:val="002641E1"/>
    <w:rsid w:val="00265718"/>
    <w:rsid w:val="00265877"/>
    <w:rsid w:val="00270291"/>
    <w:rsid w:val="002736D3"/>
    <w:rsid w:val="00273FF3"/>
    <w:rsid w:val="0027533C"/>
    <w:rsid w:val="00275673"/>
    <w:rsid w:val="00277540"/>
    <w:rsid w:val="0028641E"/>
    <w:rsid w:val="00292FD0"/>
    <w:rsid w:val="002932A9"/>
    <w:rsid w:val="00294ED1"/>
    <w:rsid w:val="002958BC"/>
    <w:rsid w:val="002970EC"/>
    <w:rsid w:val="002A2636"/>
    <w:rsid w:val="002A3FF7"/>
    <w:rsid w:val="002A6A5E"/>
    <w:rsid w:val="002B5398"/>
    <w:rsid w:val="002B56EC"/>
    <w:rsid w:val="002B5C22"/>
    <w:rsid w:val="002B60B9"/>
    <w:rsid w:val="002B6EB2"/>
    <w:rsid w:val="002B715D"/>
    <w:rsid w:val="002C1B19"/>
    <w:rsid w:val="002C5477"/>
    <w:rsid w:val="002C7293"/>
    <w:rsid w:val="002D08C1"/>
    <w:rsid w:val="002D2225"/>
    <w:rsid w:val="002D31B9"/>
    <w:rsid w:val="002D6849"/>
    <w:rsid w:val="002D68EF"/>
    <w:rsid w:val="002D6C24"/>
    <w:rsid w:val="002D77E2"/>
    <w:rsid w:val="002E0F10"/>
    <w:rsid w:val="002E24CD"/>
    <w:rsid w:val="002E3270"/>
    <w:rsid w:val="002E4A04"/>
    <w:rsid w:val="002E78F7"/>
    <w:rsid w:val="002F0534"/>
    <w:rsid w:val="002F2E2B"/>
    <w:rsid w:val="002F5E04"/>
    <w:rsid w:val="002F63B1"/>
    <w:rsid w:val="002F7E7B"/>
    <w:rsid w:val="003002D4"/>
    <w:rsid w:val="003017E9"/>
    <w:rsid w:val="00302560"/>
    <w:rsid w:val="0030399C"/>
    <w:rsid w:val="00304FD8"/>
    <w:rsid w:val="00313BB0"/>
    <w:rsid w:val="0031422D"/>
    <w:rsid w:val="00314F9C"/>
    <w:rsid w:val="00316A4F"/>
    <w:rsid w:val="00317467"/>
    <w:rsid w:val="003228B6"/>
    <w:rsid w:val="00333F2B"/>
    <w:rsid w:val="00340280"/>
    <w:rsid w:val="00340FB7"/>
    <w:rsid w:val="003437E8"/>
    <w:rsid w:val="003515A6"/>
    <w:rsid w:val="00351E5E"/>
    <w:rsid w:val="00351EA2"/>
    <w:rsid w:val="00352775"/>
    <w:rsid w:val="00352E0A"/>
    <w:rsid w:val="00360391"/>
    <w:rsid w:val="00361EBA"/>
    <w:rsid w:val="00365DDF"/>
    <w:rsid w:val="00370FF7"/>
    <w:rsid w:val="00372B2A"/>
    <w:rsid w:val="0037658A"/>
    <w:rsid w:val="003778A7"/>
    <w:rsid w:val="003815FC"/>
    <w:rsid w:val="00381800"/>
    <w:rsid w:val="00381C98"/>
    <w:rsid w:val="00382749"/>
    <w:rsid w:val="0038276E"/>
    <w:rsid w:val="00382AFB"/>
    <w:rsid w:val="00384998"/>
    <w:rsid w:val="003851F1"/>
    <w:rsid w:val="003856AD"/>
    <w:rsid w:val="003905E0"/>
    <w:rsid w:val="003936EE"/>
    <w:rsid w:val="003945BF"/>
    <w:rsid w:val="00395391"/>
    <w:rsid w:val="0039604E"/>
    <w:rsid w:val="003B12FC"/>
    <w:rsid w:val="003B1F6B"/>
    <w:rsid w:val="003B24C1"/>
    <w:rsid w:val="003B2E02"/>
    <w:rsid w:val="003B3896"/>
    <w:rsid w:val="003B52BE"/>
    <w:rsid w:val="003B5DC2"/>
    <w:rsid w:val="003B6E77"/>
    <w:rsid w:val="003B6F84"/>
    <w:rsid w:val="003C1FD5"/>
    <w:rsid w:val="003C33A5"/>
    <w:rsid w:val="003C3EE4"/>
    <w:rsid w:val="003C45C4"/>
    <w:rsid w:val="003C523B"/>
    <w:rsid w:val="003C6874"/>
    <w:rsid w:val="003D5320"/>
    <w:rsid w:val="003E0539"/>
    <w:rsid w:val="003E65C1"/>
    <w:rsid w:val="003E71CC"/>
    <w:rsid w:val="003F1342"/>
    <w:rsid w:val="004021CB"/>
    <w:rsid w:val="00402337"/>
    <w:rsid w:val="00403511"/>
    <w:rsid w:val="004048B5"/>
    <w:rsid w:val="004051C3"/>
    <w:rsid w:val="0040762C"/>
    <w:rsid w:val="00413278"/>
    <w:rsid w:val="00421F3C"/>
    <w:rsid w:val="00437DD9"/>
    <w:rsid w:val="00442406"/>
    <w:rsid w:val="00443805"/>
    <w:rsid w:val="004453CF"/>
    <w:rsid w:val="00447290"/>
    <w:rsid w:val="00450566"/>
    <w:rsid w:val="00454A15"/>
    <w:rsid w:val="00456B9E"/>
    <w:rsid w:val="004602BD"/>
    <w:rsid w:val="00460AB7"/>
    <w:rsid w:val="004613CE"/>
    <w:rsid w:val="004651FA"/>
    <w:rsid w:val="0046658E"/>
    <w:rsid w:val="0046699A"/>
    <w:rsid w:val="00466E57"/>
    <w:rsid w:val="00471C67"/>
    <w:rsid w:val="00472C45"/>
    <w:rsid w:val="00476495"/>
    <w:rsid w:val="00481D77"/>
    <w:rsid w:val="00485C0D"/>
    <w:rsid w:val="00490A21"/>
    <w:rsid w:val="00492027"/>
    <w:rsid w:val="004920A5"/>
    <w:rsid w:val="004920FB"/>
    <w:rsid w:val="00495F37"/>
    <w:rsid w:val="004A09C8"/>
    <w:rsid w:val="004A33B0"/>
    <w:rsid w:val="004B46F8"/>
    <w:rsid w:val="004B4D9D"/>
    <w:rsid w:val="004C30F7"/>
    <w:rsid w:val="004C4C74"/>
    <w:rsid w:val="004C6630"/>
    <w:rsid w:val="004D0623"/>
    <w:rsid w:val="004D13A6"/>
    <w:rsid w:val="004D1C8D"/>
    <w:rsid w:val="004D5813"/>
    <w:rsid w:val="004D7C0D"/>
    <w:rsid w:val="004E001C"/>
    <w:rsid w:val="004E4D7A"/>
    <w:rsid w:val="004F1990"/>
    <w:rsid w:val="004F258B"/>
    <w:rsid w:val="004F54F7"/>
    <w:rsid w:val="004F5C58"/>
    <w:rsid w:val="004F67E0"/>
    <w:rsid w:val="00500589"/>
    <w:rsid w:val="0050065A"/>
    <w:rsid w:val="00504697"/>
    <w:rsid w:val="00505E3A"/>
    <w:rsid w:val="00507233"/>
    <w:rsid w:val="00512677"/>
    <w:rsid w:val="00514DF1"/>
    <w:rsid w:val="005215AF"/>
    <w:rsid w:val="0052221C"/>
    <w:rsid w:val="0052443F"/>
    <w:rsid w:val="0052519D"/>
    <w:rsid w:val="00525872"/>
    <w:rsid w:val="00533461"/>
    <w:rsid w:val="0054059D"/>
    <w:rsid w:val="005448FA"/>
    <w:rsid w:val="005452CA"/>
    <w:rsid w:val="005470C5"/>
    <w:rsid w:val="00547FC6"/>
    <w:rsid w:val="005555B6"/>
    <w:rsid w:val="005555DC"/>
    <w:rsid w:val="00560105"/>
    <w:rsid w:val="0056076C"/>
    <w:rsid w:val="00567CD8"/>
    <w:rsid w:val="0057052B"/>
    <w:rsid w:val="005723E3"/>
    <w:rsid w:val="005738EB"/>
    <w:rsid w:val="00574059"/>
    <w:rsid w:val="005760D5"/>
    <w:rsid w:val="0057694E"/>
    <w:rsid w:val="005807B4"/>
    <w:rsid w:val="005811F0"/>
    <w:rsid w:val="00583B3A"/>
    <w:rsid w:val="0059034C"/>
    <w:rsid w:val="00591D9B"/>
    <w:rsid w:val="0059251C"/>
    <w:rsid w:val="005938CB"/>
    <w:rsid w:val="005A04E6"/>
    <w:rsid w:val="005A2E13"/>
    <w:rsid w:val="005A318A"/>
    <w:rsid w:val="005A31DC"/>
    <w:rsid w:val="005A4FE0"/>
    <w:rsid w:val="005A5124"/>
    <w:rsid w:val="005A711B"/>
    <w:rsid w:val="005A7B49"/>
    <w:rsid w:val="005B0C0B"/>
    <w:rsid w:val="005B2F4B"/>
    <w:rsid w:val="005B59A5"/>
    <w:rsid w:val="005C1E11"/>
    <w:rsid w:val="005C3D9C"/>
    <w:rsid w:val="005C4C8C"/>
    <w:rsid w:val="005C678A"/>
    <w:rsid w:val="005C6883"/>
    <w:rsid w:val="005D3295"/>
    <w:rsid w:val="005D52BA"/>
    <w:rsid w:val="005E32AA"/>
    <w:rsid w:val="005E3500"/>
    <w:rsid w:val="005E3B70"/>
    <w:rsid w:val="005E46CE"/>
    <w:rsid w:val="005F0045"/>
    <w:rsid w:val="005F0C5D"/>
    <w:rsid w:val="005F0EAA"/>
    <w:rsid w:val="005F1FC9"/>
    <w:rsid w:val="005F478E"/>
    <w:rsid w:val="005F5893"/>
    <w:rsid w:val="00600EDC"/>
    <w:rsid w:val="0060278B"/>
    <w:rsid w:val="00602A9F"/>
    <w:rsid w:val="006040A3"/>
    <w:rsid w:val="00604446"/>
    <w:rsid w:val="00605948"/>
    <w:rsid w:val="00611850"/>
    <w:rsid w:val="00611FA9"/>
    <w:rsid w:val="006153F6"/>
    <w:rsid w:val="00623019"/>
    <w:rsid w:val="00625844"/>
    <w:rsid w:val="0063109B"/>
    <w:rsid w:val="006321D0"/>
    <w:rsid w:val="00636A76"/>
    <w:rsid w:val="006420B4"/>
    <w:rsid w:val="00642F45"/>
    <w:rsid w:val="00643951"/>
    <w:rsid w:val="00644B55"/>
    <w:rsid w:val="00646B3D"/>
    <w:rsid w:val="00646F56"/>
    <w:rsid w:val="00647180"/>
    <w:rsid w:val="00647F76"/>
    <w:rsid w:val="00650B3B"/>
    <w:rsid w:val="00652EB3"/>
    <w:rsid w:val="00656111"/>
    <w:rsid w:val="00665EC5"/>
    <w:rsid w:val="00667E58"/>
    <w:rsid w:val="00670A3B"/>
    <w:rsid w:val="00674CFA"/>
    <w:rsid w:val="006779F0"/>
    <w:rsid w:val="00677DF1"/>
    <w:rsid w:val="00682088"/>
    <w:rsid w:val="00683ADF"/>
    <w:rsid w:val="0068535E"/>
    <w:rsid w:val="00686C20"/>
    <w:rsid w:val="006875E4"/>
    <w:rsid w:val="0069138A"/>
    <w:rsid w:val="00691739"/>
    <w:rsid w:val="00694594"/>
    <w:rsid w:val="00694970"/>
    <w:rsid w:val="006A3A61"/>
    <w:rsid w:val="006A79BE"/>
    <w:rsid w:val="006B0F33"/>
    <w:rsid w:val="006B361B"/>
    <w:rsid w:val="006B6181"/>
    <w:rsid w:val="006B706C"/>
    <w:rsid w:val="006C5595"/>
    <w:rsid w:val="006D08E1"/>
    <w:rsid w:val="006D1C80"/>
    <w:rsid w:val="006D2DD5"/>
    <w:rsid w:val="006D367E"/>
    <w:rsid w:val="006D3EF0"/>
    <w:rsid w:val="006D4E19"/>
    <w:rsid w:val="006D6BAA"/>
    <w:rsid w:val="006D7FAE"/>
    <w:rsid w:val="006E1FEB"/>
    <w:rsid w:val="006E27BC"/>
    <w:rsid w:val="006E5C46"/>
    <w:rsid w:val="006E5EAD"/>
    <w:rsid w:val="006E7ABC"/>
    <w:rsid w:val="006F0919"/>
    <w:rsid w:val="006F3C57"/>
    <w:rsid w:val="006F4CF0"/>
    <w:rsid w:val="006F4DCA"/>
    <w:rsid w:val="006F5236"/>
    <w:rsid w:val="006F5883"/>
    <w:rsid w:val="00700100"/>
    <w:rsid w:val="00703864"/>
    <w:rsid w:val="00703FE9"/>
    <w:rsid w:val="0070467C"/>
    <w:rsid w:val="00704765"/>
    <w:rsid w:val="00705642"/>
    <w:rsid w:val="007077B2"/>
    <w:rsid w:val="007104A7"/>
    <w:rsid w:val="00711409"/>
    <w:rsid w:val="00712912"/>
    <w:rsid w:val="0071339E"/>
    <w:rsid w:val="00714299"/>
    <w:rsid w:val="00721A24"/>
    <w:rsid w:val="00721CF2"/>
    <w:rsid w:val="007246E9"/>
    <w:rsid w:val="00732F83"/>
    <w:rsid w:val="00733974"/>
    <w:rsid w:val="00733FE9"/>
    <w:rsid w:val="00737D5F"/>
    <w:rsid w:val="007414B9"/>
    <w:rsid w:val="0075079D"/>
    <w:rsid w:val="007511A3"/>
    <w:rsid w:val="00752481"/>
    <w:rsid w:val="00755499"/>
    <w:rsid w:val="007573E0"/>
    <w:rsid w:val="007647CF"/>
    <w:rsid w:val="00765830"/>
    <w:rsid w:val="00766E2A"/>
    <w:rsid w:val="0077123F"/>
    <w:rsid w:val="00771F68"/>
    <w:rsid w:val="00775117"/>
    <w:rsid w:val="00780ACD"/>
    <w:rsid w:val="00786AA8"/>
    <w:rsid w:val="00790B19"/>
    <w:rsid w:val="007950EA"/>
    <w:rsid w:val="00795F11"/>
    <w:rsid w:val="007A0CFC"/>
    <w:rsid w:val="007A225C"/>
    <w:rsid w:val="007A2F6B"/>
    <w:rsid w:val="007A5164"/>
    <w:rsid w:val="007A67B5"/>
    <w:rsid w:val="007A7306"/>
    <w:rsid w:val="007B001F"/>
    <w:rsid w:val="007B1A8F"/>
    <w:rsid w:val="007B3C7D"/>
    <w:rsid w:val="007B63F0"/>
    <w:rsid w:val="007B7F79"/>
    <w:rsid w:val="007C6B36"/>
    <w:rsid w:val="007D0CA2"/>
    <w:rsid w:val="007D399E"/>
    <w:rsid w:val="007D55E0"/>
    <w:rsid w:val="007D5A66"/>
    <w:rsid w:val="007D7AE8"/>
    <w:rsid w:val="007F08E9"/>
    <w:rsid w:val="007F17E1"/>
    <w:rsid w:val="007F2CEB"/>
    <w:rsid w:val="00800107"/>
    <w:rsid w:val="00802575"/>
    <w:rsid w:val="00802629"/>
    <w:rsid w:val="00803447"/>
    <w:rsid w:val="00815742"/>
    <w:rsid w:val="0081725F"/>
    <w:rsid w:val="00817280"/>
    <w:rsid w:val="008174A2"/>
    <w:rsid w:val="008176FA"/>
    <w:rsid w:val="008225CE"/>
    <w:rsid w:val="00824300"/>
    <w:rsid w:val="008303F3"/>
    <w:rsid w:val="008330FD"/>
    <w:rsid w:val="008337B2"/>
    <w:rsid w:val="008337CF"/>
    <w:rsid w:val="008372D2"/>
    <w:rsid w:val="0084054B"/>
    <w:rsid w:val="00844433"/>
    <w:rsid w:val="008502AF"/>
    <w:rsid w:val="00851387"/>
    <w:rsid w:val="008537AB"/>
    <w:rsid w:val="008546B3"/>
    <w:rsid w:val="00856A00"/>
    <w:rsid w:val="00860A3A"/>
    <w:rsid w:val="00862C42"/>
    <w:rsid w:val="0086314D"/>
    <w:rsid w:val="00864DC2"/>
    <w:rsid w:val="008663A9"/>
    <w:rsid w:val="0087369F"/>
    <w:rsid w:val="008776DA"/>
    <w:rsid w:val="00877ABD"/>
    <w:rsid w:val="0089194C"/>
    <w:rsid w:val="008923E1"/>
    <w:rsid w:val="0089460B"/>
    <w:rsid w:val="008962E8"/>
    <w:rsid w:val="008A03AA"/>
    <w:rsid w:val="008A051F"/>
    <w:rsid w:val="008A0851"/>
    <w:rsid w:val="008A0F63"/>
    <w:rsid w:val="008A35C1"/>
    <w:rsid w:val="008B0267"/>
    <w:rsid w:val="008B1DC8"/>
    <w:rsid w:val="008B5772"/>
    <w:rsid w:val="008C3451"/>
    <w:rsid w:val="008C5E11"/>
    <w:rsid w:val="008D11DC"/>
    <w:rsid w:val="008D3EA2"/>
    <w:rsid w:val="008D4053"/>
    <w:rsid w:val="008D409B"/>
    <w:rsid w:val="008D6F2E"/>
    <w:rsid w:val="008E07CF"/>
    <w:rsid w:val="008E2356"/>
    <w:rsid w:val="008E33D2"/>
    <w:rsid w:val="008E48CA"/>
    <w:rsid w:val="008E5758"/>
    <w:rsid w:val="008E5AB5"/>
    <w:rsid w:val="008E5F39"/>
    <w:rsid w:val="008F0C4A"/>
    <w:rsid w:val="008F13E6"/>
    <w:rsid w:val="008F44EA"/>
    <w:rsid w:val="008F4B54"/>
    <w:rsid w:val="0090184E"/>
    <w:rsid w:val="0090346E"/>
    <w:rsid w:val="00903D26"/>
    <w:rsid w:val="00906BD4"/>
    <w:rsid w:val="00916C4F"/>
    <w:rsid w:val="009217A6"/>
    <w:rsid w:val="00923969"/>
    <w:rsid w:val="00927A17"/>
    <w:rsid w:val="009309A5"/>
    <w:rsid w:val="00932576"/>
    <w:rsid w:val="00933EEE"/>
    <w:rsid w:val="00934237"/>
    <w:rsid w:val="009349B1"/>
    <w:rsid w:val="00936001"/>
    <w:rsid w:val="00936C42"/>
    <w:rsid w:val="0093727A"/>
    <w:rsid w:val="009429E5"/>
    <w:rsid w:val="0094573B"/>
    <w:rsid w:val="0094575C"/>
    <w:rsid w:val="00950F7F"/>
    <w:rsid w:val="009517F8"/>
    <w:rsid w:val="00953C24"/>
    <w:rsid w:val="009547A2"/>
    <w:rsid w:val="00955291"/>
    <w:rsid w:val="00955A29"/>
    <w:rsid w:val="00957977"/>
    <w:rsid w:val="00960B7A"/>
    <w:rsid w:val="009621CB"/>
    <w:rsid w:val="00964058"/>
    <w:rsid w:val="0096671D"/>
    <w:rsid w:val="00967910"/>
    <w:rsid w:val="00973A72"/>
    <w:rsid w:val="00973C35"/>
    <w:rsid w:val="00974D7F"/>
    <w:rsid w:val="009761FB"/>
    <w:rsid w:val="0097730B"/>
    <w:rsid w:val="00982186"/>
    <w:rsid w:val="00983BF7"/>
    <w:rsid w:val="00986961"/>
    <w:rsid w:val="00987401"/>
    <w:rsid w:val="009900AC"/>
    <w:rsid w:val="0099183D"/>
    <w:rsid w:val="0099253C"/>
    <w:rsid w:val="009926AF"/>
    <w:rsid w:val="0099284B"/>
    <w:rsid w:val="00992E8A"/>
    <w:rsid w:val="009A1B3E"/>
    <w:rsid w:val="009A443B"/>
    <w:rsid w:val="009A57FD"/>
    <w:rsid w:val="009B0742"/>
    <w:rsid w:val="009B0830"/>
    <w:rsid w:val="009B1620"/>
    <w:rsid w:val="009B45F4"/>
    <w:rsid w:val="009B4ACF"/>
    <w:rsid w:val="009B7309"/>
    <w:rsid w:val="009B7E50"/>
    <w:rsid w:val="009C02E4"/>
    <w:rsid w:val="009C2E5D"/>
    <w:rsid w:val="009C5535"/>
    <w:rsid w:val="009C7C3B"/>
    <w:rsid w:val="009D0A8C"/>
    <w:rsid w:val="009D320C"/>
    <w:rsid w:val="009D3D6D"/>
    <w:rsid w:val="009D5C43"/>
    <w:rsid w:val="009D5DED"/>
    <w:rsid w:val="009E23CC"/>
    <w:rsid w:val="009E4FC4"/>
    <w:rsid w:val="009E616A"/>
    <w:rsid w:val="009E64C4"/>
    <w:rsid w:val="009F0518"/>
    <w:rsid w:val="009F3233"/>
    <w:rsid w:val="009F7928"/>
    <w:rsid w:val="00A0783C"/>
    <w:rsid w:val="00A1093F"/>
    <w:rsid w:val="00A10B0F"/>
    <w:rsid w:val="00A13F80"/>
    <w:rsid w:val="00A143B3"/>
    <w:rsid w:val="00A16E2A"/>
    <w:rsid w:val="00A2395F"/>
    <w:rsid w:val="00A23B96"/>
    <w:rsid w:val="00A23DBE"/>
    <w:rsid w:val="00A3567A"/>
    <w:rsid w:val="00A37625"/>
    <w:rsid w:val="00A378B3"/>
    <w:rsid w:val="00A43F1E"/>
    <w:rsid w:val="00A448C7"/>
    <w:rsid w:val="00A455F5"/>
    <w:rsid w:val="00A465F7"/>
    <w:rsid w:val="00A55F86"/>
    <w:rsid w:val="00A620F6"/>
    <w:rsid w:val="00A628B5"/>
    <w:rsid w:val="00A62E0D"/>
    <w:rsid w:val="00A63278"/>
    <w:rsid w:val="00A6351A"/>
    <w:rsid w:val="00A66AEE"/>
    <w:rsid w:val="00A676C2"/>
    <w:rsid w:val="00A706D8"/>
    <w:rsid w:val="00A7163B"/>
    <w:rsid w:val="00A73D5E"/>
    <w:rsid w:val="00A74D41"/>
    <w:rsid w:val="00A77A01"/>
    <w:rsid w:val="00A80FD2"/>
    <w:rsid w:val="00A82378"/>
    <w:rsid w:val="00A82D7E"/>
    <w:rsid w:val="00A87061"/>
    <w:rsid w:val="00A87466"/>
    <w:rsid w:val="00A90047"/>
    <w:rsid w:val="00A902D3"/>
    <w:rsid w:val="00A925B1"/>
    <w:rsid w:val="00A95D6E"/>
    <w:rsid w:val="00A96749"/>
    <w:rsid w:val="00AA1272"/>
    <w:rsid w:val="00AA2175"/>
    <w:rsid w:val="00AA2749"/>
    <w:rsid w:val="00AA4316"/>
    <w:rsid w:val="00AA6FD9"/>
    <w:rsid w:val="00AA74AB"/>
    <w:rsid w:val="00AB0D5E"/>
    <w:rsid w:val="00AB1B0E"/>
    <w:rsid w:val="00AB28C5"/>
    <w:rsid w:val="00AB344E"/>
    <w:rsid w:val="00AB46DF"/>
    <w:rsid w:val="00AB75C4"/>
    <w:rsid w:val="00AC433A"/>
    <w:rsid w:val="00AC4591"/>
    <w:rsid w:val="00AC740A"/>
    <w:rsid w:val="00AD0077"/>
    <w:rsid w:val="00AD0BAA"/>
    <w:rsid w:val="00AD20B5"/>
    <w:rsid w:val="00AD49D4"/>
    <w:rsid w:val="00AD668C"/>
    <w:rsid w:val="00AE4CA5"/>
    <w:rsid w:val="00AF1318"/>
    <w:rsid w:val="00AF18A4"/>
    <w:rsid w:val="00AF2AD4"/>
    <w:rsid w:val="00AF3B11"/>
    <w:rsid w:val="00AF4DC1"/>
    <w:rsid w:val="00AF5BB4"/>
    <w:rsid w:val="00AF5CC0"/>
    <w:rsid w:val="00B0070E"/>
    <w:rsid w:val="00B02EBD"/>
    <w:rsid w:val="00B03267"/>
    <w:rsid w:val="00B03328"/>
    <w:rsid w:val="00B03415"/>
    <w:rsid w:val="00B03D3E"/>
    <w:rsid w:val="00B062FC"/>
    <w:rsid w:val="00B064AA"/>
    <w:rsid w:val="00B10567"/>
    <w:rsid w:val="00B17402"/>
    <w:rsid w:val="00B20105"/>
    <w:rsid w:val="00B20DDA"/>
    <w:rsid w:val="00B23032"/>
    <w:rsid w:val="00B26596"/>
    <w:rsid w:val="00B271F3"/>
    <w:rsid w:val="00B32ED4"/>
    <w:rsid w:val="00B3392C"/>
    <w:rsid w:val="00B35A92"/>
    <w:rsid w:val="00B4531F"/>
    <w:rsid w:val="00B51EF1"/>
    <w:rsid w:val="00B52F54"/>
    <w:rsid w:val="00B623C5"/>
    <w:rsid w:val="00B64470"/>
    <w:rsid w:val="00B71430"/>
    <w:rsid w:val="00B72A2A"/>
    <w:rsid w:val="00B74776"/>
    <w:rsid w:val="00B7492F"/>
    <w:rsid w:val="00B77486"/>
    <w:rsid w:val="00B837E8"/>
    <w:rsid w:val="00B865B5"/>
    <w:rsid w:val="00B87057"/>
    <w:rsid w:val="00B90A14"/>
    <w:rsid w:val="00B9143B"/>
    <w:rsid w:val="00B93185"/>
    <w:rsid w:val="00BA1774"/>
    <w:rsid w:val="00BA1E36"/>
    <w:rsid w:val="00BA41D2"/>
    <w:rsid w:val="00BA6254"/>
    <w:rsid w:val="00BA7689"/>
    <w:rsid w:val="00BB0A0D"/>
    <w:rsid w:val="00BB14F0"/>
    <w:rsid w:val="00BB3436"/>
    <w:rsid w:val="00BB46F3"/>
    <w:rsid w:val="00BC053C"/>
    <w:rsid w:val="00BC0822"/>
    <w:rsid w:val="00BC2587"/>
    <w:rsid w:val="00BC4FE4"/>
    <w:rsid w:val="00BC5F9D"/>
    <w:rsid w:val="00BC621A"/>
    <w:rsid w:val="00BC73E1"/>
    <w:rsid w:val="00BC7A52"/>
    <w:rsid w:val="00BD43C6"/>
    <w:rsid w:val="00BD545E"/>
    <w:rsid w:val="00BE256D"/>
    <w:rsid w:val="00BF42A3"/>
    <w:rsid w:val="00BF47AF"/>
    <w:rsid w:val="00BF7D74"/>
    <w:rsid w:val="00C01CF0"/>
    <w:rsid w:val="00C02798"/>
    <w:rsid w:val="00C03D98"/>
    <w:rsid w:val="00C0674A"/>
    <w:rsid w:val="00C07077"/>
    <w:rsid w:val="00C079CF"/>
    <w:rsid w:val="00C107E1"/>
    <w:rsid w:val="00C3042E"/>
    <w:rsid w:val="00C3295E"/>
    <w:rsid w:val="00C32B83"/>
    <w:rsid w:val="00C3322D"/>
    <w:rsid w:val="00C33ADD"/>
    <w:rsid w:val="00C42EC0"/>
    <w:rsid w:val="00C4390E"/>
    <w:rsid w:val="00C44478"/>
    <w:rsid w:val="00C44717"/>
    <w:rsid w:val="00C469C8"/>
    <w:rsid w:val="00C51A4E"/>
    <w:rsid w:val="00C523E6"/>
    <w:rsid w:val="00C52ED1"/>
    <w:rsid w:val="00C53055"/>
    <w:rsid w:val="00C53E7F"/>
    <w:rsid w:val="00C613DD"/>
    <w:rsid w:val="00C62136"/>
    <w:rsid w:val="00C66F29"/>
    <w:rsid w:val="00C700BC"/>
    <w:rsid w:val="00C72556"/>
    <w:rsid w:val="00C74D74"/>
    <w:rsid w:val="00C75842"/>
    <w:rsid w:val="00C81566"/>
    <w:rsid w:val="00C815C0"/>
    <w:rsid w:val="00C81B5C"/>
    <w:rsid w:val="00C82202"/>
    <w:rsid w:val="00C85ACF"/>
    <w:rsid w:val="00C86271"/>
    <w:rsid w:val="00C92ECB"/>
    <w:rsid w:val="00C94DC4"/>
    <w:rsid w:val="00C96319"/>
    <w:rsid w:val="00CA0C38"/>
    <w:rsid w:val="00CA214D"/>
    <w:rsid w:val="00CA382D"/>
    <w:rsid w:val="00CA4F29"/>
    <w:rsid w:val="00CB04DE"/>
    <w:rsid w:val="00CB18FD"/>
    <w:rsid w:val="00CB3FFF"/>
    <w:rsid w:val="00CB65BD"/>
    <w:rsid w:val="00CC0AFE"/>
    <w:rsid w:val="00CC0DD4"/>
    <w:rsid w:val="00CC2AA7"/>
    <w:rsid w:val="00CC2EFE"/>
    <w:rsid w:val="00CC4B99"/>
    <w:rsid w:val="00CC4EAD"/>
    <w:rsid w:val="00CC4FB2"/>
    <w:rsid w:val="00CC6674"/>
    <w:rsid w:val="00CD1506"/>
    <w:rsid w:val="00CD36E9"/>
    <w:rsid w:val="00CD6D8F"/>
    <w:rsid w:val="00CD7715"/>
    <w:rsid w:val="00CD7D08"/>
    <w:rsid w:val="00CE435F"/>
    <w:rsid w:val="00CE6518"/>
    <w:rsid w:val="00CF1048"/>
    <w:rsid w:val="00CF20E5"/>
    <w:rsid w:val="00CF31B1"/>
    <w:rsid w:val="00CF4349"/>
    <w:rsid w:val="00CF45A4"/>
    <w:rsid w:val="00CF5A37"/>
    <w:rsid w:val="00CF696F"/>
    <w:rsid w:val="00CF7B74"/>
    <w:rsid w:val="00D02617"/>
    <w:rsid w:val="00D04BEC"/>
    <w:rsid w:val="00D102A4"/>
    <w:rsid w:val="00D106B0"/>
    <w:rsid w:val="00D10989"/>
    <w:rsid w:val="00D11294"/>
    <w:rsid w:val="00D208D4"/>
    <w:rsid w:val="00D20E3B"/>
    <w:rsid w:val="00D21A79"/>
    <w:rsid w:val="00D24CFC"/>
    <w:rsid w:val="00D272BB"/>
    <w:rsid w:val="00D30104"/>
    <w:rsid w:val="00D30677"/>
    <w:rsid w:val="00D32E56"/>
    <w:rsid w:val="00D33496"/>
    <w:rsid w:val="00D33DB6"/>
    <w:rsid w:val="00D37DFB"/>
    <w:rsid w:val="00D41187"/>
    <w:rsid w:val="00D44754"/>
    <w:rsid w:val="00D459D9"/>
    <w:rsid w:val="00D45CD5"/>
    <w:rsid w:val="00D47C9A"/>
    <w:rsid w:val="00D50499"/>
    <w:rsid w:val="00D5083E"/>
    <w:rsid w:val="00D529C7"/>
    <w:rsid w:val="00D56915"/>
    <w:rsid w:val="00D576D6"/>
    <w:rsid w:val="00D57F88"/>
    <w:rsid w:val="00D64194"/>
    <w:rsid w:val="00D67746"/>
    <w:rsid w:val="00D67811"/>
    <w:rsid w:val="00D67D96"/>
    <w:rsid w:val="00D70A5D"/>
    <w:rsid w:val="00D732CF"/>
    <w:rsid w:val="00D73DEE"/>
    <w:rsid w:val="00D76A5A"/>
    <w:rsid w:val="00D76E8F"/>
    <w:rsid w:val="00D8121E"/>
    <w:rsid w:val="00D826DE"/>
    <w:rsid w:val="00D8423F"/>
    <w:rsid w:val="00D870AE"/>
    <w:rsid w:val="00D8769D"/>
    <w:rsid w:val="00D900B0"/>
    <w:rsid w:val="00D915F9"/>
    <w:rsid w:val="00D91EAB"/>
    <w:rsid w:val="00DA0E38"/>
    <w:rsid w:val="00DA19C1"/>
    <w:rsid w:val="00DA3D51"/>
    <w:rsid w:val="00DA3D83"/>
    <w:rsid w:val="00DB0551"/>
    <w:rsid w:val="00DB6AE6"/>
    <w:rsid w:val="00DB7953"/>
    <w:rsid w:val="00DC085B"/>
    <w:rsid w:val="00DC57C5"/>
    <w:rsid w:val="00DC76B7"/>
    <w:rsid w:val="00DC77B0"/>
    <w:rsid w:val="00DC7F32"/>
    <w:rsid w:val="00DD0E96"/>
    <w:rsid w:val="00DD772D"/>
    <w:rsid w:val="00DE0185"/>
    <w:rsid w:val="00DE2FBD"/>
    <w:rsid w:val="00DE6F81"/>
    <w:rsid w:val="00DF0A80"/>
    <w:rsid w:val="00DF14DA"/>
    <w:rsid w:val="00DF2286"/>
    <w:rsid w:val="00DF5FC3"/>
    <w:rsid w:val="00E008AF"/>
    <w:rsid w:val="00E04AD0"/>
    <w:rsid w:val="00E05FD6"/>
    <w:rsid w:val="00E0608F"/>
    <w:rsid w:val="00E07839"/>
    <w:rsid w:val="00E10971"/>
    <w:rsid w:val="00E113A9"/>
    <w:rsid w:val="00E125D1"/>
    <w:rsid w:val="00E12798"/>
    <w:rsid w:val="00E14B2C"/>
    <w:rsid w:val="00E15D30"/>
    <w:rsid w:val="00E15F43"/>
    <w:rsid w:val="00E17877"/>
    <w:rsid w:val="00E21725"/>
    <w:rsid w:val="00E261CB"/>
    <w:rsid w:val="00E270CC"/>
    <w:rsid w:val="00E272A5"/>
    <w:rsid w:val="00E27B10"/>
    <w:rsid w:val="00E314B7"/>
    <w:rsid w:val="00E32DD0"/>
    <w:rsid w:val="00E37361"/>
    <w:rsid w:val="00E403A6"/>
    <w:rsid w:val="00E403B7"/>
    <w:rsid w:val="00E45CF8"/>
    <w:rsid w:val="00E5135F"/>
    <w:rsid w:val="00E5334E"/>
    <w:rsid w:val="00E55A25"/>
    <w:rsid w:val="00E563C4"/>
    <w:rsid w:val="00E568A8"/>
    <w:rsid w:val="00E571B5"/>
    <w:rsid w:val="00E6516D"/>
    <w:rsid w:val="00E664C2"/>
    <w:rsid w:val="00E6697D"/>
    <w:rsid w:val="00E702DF"/>
    <w:rsid w:val="00E812DF"/>
    <w:rsid w:val="00E8421A"/>
    <w:rsid w:val="00E84FE3"/>
    <w:rsid w:val="00E869DE"/>
    <w:rsid w:val="00E916E6"/>
    <w:rsid w:val="00E91A13"/>
    <w:rsid w:val="00E91D73"/>
    <w:rsid w:val="00E92525"/>
    <w:rsid w:val="00E93A96"/>
    <w:rsid w:val="00E94D9F"/>
    <w:rsid w:val="00E94FAC"/>
    <w:rsid w:val="00E9588C"/>
    <w:rsid w:val="00E971BB"/>
    <w:rsid w:val="00E97BBF"/>
    <w:rsid w:val="00EA0AC5"/>
    <w:rsid w:val="00EA39A4"/>
    <w:rsid w:val="00EA7784"/>
    <w:rsid w:val="00EB1C7B"/>
    <w:rsid w:val="00EB1CE1"/>
    <w:rsid w:val="00EC0664"/>
    <w:rsid w:val="00EC1B80"/>
    <w:rsid w:val="00EC5A03"/>
    <w:rsid w:val="00ED080F"/>
    <w:rsid w:val="00ED35BA"/>
    <w:rsid w:val="00ED6C1C"/>
    <w:rsid w:val="00ED76EC"/>
    <w:rsid w:val="00EE045A"/>
    <w:rsid w:val="00EE2E4C"/>
    <w:rsid w:val="00EE4259"/>
    <w:rsid w:val="00EE44C3"/>
    <w:rsid w:val="00EF4AD8"/>
    <w:rsid w:val="00EF65BD"/>
    <w:rsid w:val="00F00F95"/>
    <w:rsid w:val="00F05C3B"/>
    <w:rsid w:val="00F0623F"/>
    <w:rsid w:val="00F10380"/>
    <w:rsid w:val="00F11D96"/>
    <w:rsid w:val="00F13E35"/>
    <w:rsid w:val="00F14D72"/>
    <w:rsid w:val="00F15402"/>
    <w:rsid w:val="00F16CF1"/>
    <w:rsid w:val="00F212AF"/>
    <w:rsid w:val="00F27412"/>
    <w:rsid w:val="00F27B8D"/>
    <w:rsid w:val="00F27C0C"/>
    <w:rsid w:val="00F3031A"/>
    <w:rsid w:val="00F322A9"/>
    <w:rsid w:val="00F35402"/>
    <w:rsid w:val="00F37638"/>
    <w:rsid w:val="00F37FCF"/>
    <w:rsid w:val="00F40DE5"/>
    <w:rsid w:val="00F42996"/>
    <w:rsid w:val="00F47CBC"/>
    <w:rsid w:val="00F5083E"/>
    <w:rsid w:val="00F511D9"/>
    <w:rsid w:val="00F51D35"/>
    <w:rsid w:val="00F52C58"/>
    <w:rsid w:val="00F55F05"/>
    <w:rsid w:val="00F567D7"/>
    <w:rsid w:val="00F609BD"/>
    <w:rsid w:val="00F62B5C"/>
    <w:rsid w:val="00F63C9C"/>
    <w:rsid w:val="00F65471"/>
    <w:rsid w:val="00F678DB"/>
    <w:rsid w:val="00F708EE"/>
    <w:rsid w:val="00F728A2"/>
    <w:rsid w:val="00F73B41"/>
    <w:rsid w:val="00F73BAD"/>
    <w:rsid w:val="00F73CDF"/>
    <w:rsid w:val="00F80A3C"/>
    <w:rsid w:val="00F84E13"/>
    <w:rsid w:val="00F857D7"/>
    <w:rsid w:val="00F867BB"/>
    <w:rsid w:val="00F92701"/>
    <w:rsid w:val="00F96F34"/>
    <w:rsid w:val="00F97106"/>
    <w:rsid w:val="00F978D0"/>
    <w:rsid w:val="00FA41CB"/>
    <w:rsid w:val="00FA53DB"/>
    <w:rsid w:val="00FA56BF"/>
    <w:rsid w:val="00FB05D0"/>
    <w:rsid w:val="00FB7321"/>
    <w:rsid w:val="00FC63F8"/>
    <w:rsid w:val="00FC76E8"/>
    <w:rsid w:val="00FD1FA6"/>
    <w:rsid w:val="00FD34AF"/>
    <w:rsid w:val="00FD47B0"/>
    <w:rsid w:val="00FD68CB"/>
    <w:rsid w:val="00FE09AF"/>
    <w:rsid w:val="00FE2BB1"/>
    <w:rsid w:val="00FE3725"/>
    <w:rsid w:val="00FE7307"/>
    <w:rsid w:val="00FF2807"/>
    <w:rsid w:val="00FF3B6A"/>
    <w:rsid w:val="00FF3D55"/>
    <w:rsid w:val="00FF717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828282"/>
    </o:shapedefaults>
    <o:shapelayout v:ext="edit">
      <o:idmap v:ext="edit" data="2"/>
    </o:shapelayout>
  </w:shapeDefaults>
  <w:decimalSymbol w:val=","/>
  <w:listSeparator w:val=","/>
  <w14:docId w14:val="594DD0F4"/>
  <w15:docId w15:val="{51E345A8-F0ED-4FE4-8DC7-875029E08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C4A"/>
    <w:rPr>
      <w:rFonts w:ascii="Arial" w:hAnsi="Arial"/>
      <w:szCs w:val="24"/>
      <w:lang w:val="en-US"/>
    </w:rPr>
  </w:style>
  <w:style w:type="paragraph" w:styleId="Heading1">
    <w:name w:val="heading 1"/>
    <w:aliases w:val="ECC Heading 1"/>
    <w:basedOn w:val="Normal"/>
    <w:next w:val="ECCParagraph"/>
    <w:autoRedefine/>
    <w:qFormat/>
    <w:rsid w:val="005555B6"/>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qFormat/>
    <w:rsid w:val="00F62B5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2"/>
      </w:numPr>
      <w:spacing w:before="240" w:after="60"/>
      <w:outlineLvl w:val="4"/>
    </w:pPr>
    <w:rPr>
      <w:b/>
      <w:bCs/>
      <w:i/>
      <w:iCs/>
      <w:sz w:val="26"/>
      <w:szCs w:val="26"/>
    </w:rPr>
  </w:style>
  <w:style w:type="paragraph" w:styleId="Heading6">
    <w:name w:val="heading 6"/>
    <w:basedOn w:val="Normal"/>
    <w:next w:val="Normal"/>
    <w:qFormat/>
    <w:rsid w:val="00D20E3B"/>
    <w:pPr>
      <w:numPr>
        <w:ilvl w:val="5"/>
        <w:numId w:val="2"/>
      </w:numPr>
      <w:spacing w:before="240" w:after="60"/>
      <w:outlineLvl w:val="5"/>
    </w:pPr>
    <w:rPr>
      <w:b/>
      <w:bCs/>
      <w:sz w:val="22"/>
      <w:szCs w:val="22"/>
    </w:rPr>
  </w:style>
  <w:style w:type="paragraph" w:styleId="Heading7">
    <w:name w:val="heading 7"/>
    <w:basedOn w:val="Normal"/>
    <w:next w:val="Normal"/>
    <w:qFormat/>
    <w:rsid w:val="00D20E3B"/>
    <w:pPr>
      <w:numPr>
        <w:ilvl w:val="6"/>
        <w:numId w:val="2"/>
      </w:numPr>
      <w:spacing w:before="240" w:after="60"/>
      <w:outlineLvl w:val="6"/>
    </w:pPr>
    <w:rPr>
      <w:sz w:val="24"/>
    </w:rPr>
  </w:style>
  <w:style w:type="paragraph" w:styleId="Heading8">
    <w:name w:val="heading 8"/>
    <w:basedOn w:val="Normal"/>
    <w:next w:val="Normal"/>
    <w:qFormat/>
    <w:rsid w:val="00D20E3B"/>
    <w:pPr>
      <w:numPr>
        <w:ilvl w:val="7"/>
        <w:numId w:val="2"/>
      </w:numPr>
      <w:spacing w:before="240" w:after="60"/>
      <w:outlineLvl w:val="7"/>
    </w:pPr>
    <w:rPr>
      <w:i/>
      <w:iCs/>
      <w:sz w:val="24"/>
    </w:rPr>
  </w:style>
  <w:style w:type="paragraph" w:styleId="Heading9">
    <w:name w:val="heading 9"/>
    <w:basedOn w:val="Normal"/>
    <w:next w:val="Normal"/>
    <w:qFormat/>
    <w:rsid w:val="00D20E3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link w:val="FooterChar"/>
    <w:uiPriority w:val="99"/>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6"/>
      </w:numPr>
    </w:pPr>
  </w:style>
  <w:style w:type="paragraph" w:styleId="TOC1">
    <w:name w:val="toc 1"/>
    <w:basedOn w:val="Normal"/>
    <w:next w:val="Normal"/>
    <w:autoRedefine/>
    <w:uiPriority w:val="39"/>
    <w:rsid w:val="005D3295"/>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tabs>
        <w:tab w:val="num" w:pos="360"/>
      </w:tabs>
      <w:spacing w:before="360" w:after="240"/>
    </w:pPr>
  </w:style>
  <w:style w:type="paragraph" w:customStyle="1" w:styleId="ECCFootnote">
    <w:name w:val="ECC Footnote"/>
    <w:basedOn w:val="Normal"/>
    <w:autoRedefine/>
    <w:rsid w:val="00AA2749"/>
    <w:pPr>
      <w:ind w:left="454" w:hanging="454"/>
    </w:pPr>
    <w:rPr>
      <w:sz w:val="16"/>
    </w:rPr>
  </w:style>
  <w:style w:type="paragraph" w:styleId="FootnoteText">
    <w:name w:val="footnote text"/>
    <w:basedOn w:val="Normal"/>
    <w:link w:val="FootnoteTextChar"/>
    <w:qFormat/>
    <w:rsid w:val="008935B9"/>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851387"/>
    <w:pPr>
      <w:spacing w:before="60" w:after="0"/>
      <w:ind w:left="567" w:hanging="567"/>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paragraph" w:customStyle="1" w:styleId="ECCEditorsNote">
    <w:name w:val="ECC Editor's Note"/>
    <w:next w:val="Normal"/>
    <w:qFormat/>
    <w:rsid w:val="001C2FB3"/>
    <w:pPr>
      <w:numPr>
        <w:numId w:val="10"/>
      </w:numPr>
      <w:shd w:val="solid" w:color="FFFF00" w:fill="auto"/>
      <w:tabs>
        <w:tab w:val="clear" w:pos="4394"/>
        <w:tab w:val="num" w:pos="2836"/>
      </w:tabs>
      <w:spacing w:before="120" w:after="120" w:line="360" w:lineRule="auto"/>
      <w:ind w:left="1559"/>
      <w:jc w:val="both"/>
    </w:pPr>
    <w:rPr>
      <w:rFonts w:ascii="Arial" w:eastAsia="Calibri" w:hAnsi="Arial"/>
      <w:szCs w:val="22"/>
      <w:lang w:val="da-DK" w:eastAsia="de-DE"/>
    </w:rPr>
  </w:style>
  <w:style w:type="character" w:customStyle="1" w:styleId="ECCHLbold">
    <w:name w:val="ECC HL bold"/>
    <w:uiPriority w:val="1"/>
    <w:qFormat/>
    <w:rsid w:val="000F6CFC"/>
    <w:rPr>
      <w:b/>
      <w:bCs w:val="0"/>
    </w:rPr>
  </w:style>
  <w:style w:type="character" w:styleId="CommentReference">
    <w:name w:val="annotation reference"/>
    <w:basedOn w:val="DefaultParagraphFont"/>
    <w:uiPriority w:val="99"/>
    <w:semiHidden/>
    <w:unhideWhenUsed/>
    <w:rsid w:val="00E10971"/>
    <w:rPr>
      <w:sz w:val="16"/>
      <w:szCs w:val="16"/>
    </w:rPr>
  </w:style>
  <w:style w:type="paragraph" w:styleId="CommentText">
    <w:name w:val="annotation text"/>
    <w:basedOn w:val="Normal"/>
    <w:link w:val="CommentTextChar"/>
    <w:uiPriority w:val="99"/>
    <w:unhideWhenUsed/>
    <w:rsid w:val="00E10971"/>
    <w:rPr>
      <w:szCs w:val="20"/>
    </w:rPr>
  </w:style>
  <w:style w:type="character" w:customStyle="1" w:styleId="CommentTextChar">
    <w:name w:val="Comment Text Char"/>
    <w:basedOn w:val="DefaultParagraphFont"/>
    <w:link w:val="CommentText"/>
    <w:uiPriority w:val="99"/>
    <w:rsid w:val="00E10971"/>
    <w:rPr>
      <w:rFonts w:ascii="Arial" w:hAnsi="Arial"/>
      <w:lang w:val="en-US"/>
    </w:rPr>
  </w:style>
  <w:style w:type="paragraph" w:styleId="CommentSubject">
    <w:name w:val="annotation subject"/>
    <w:basedOn w:val="CommentText"/>
    <w:next w:val="CommentText"/>
    <w:link w:val="CommentSubjectChar"/>
    <w:uiPriority w:val="99"/>
    <w:semiHidden/>
    <w:unhideWhenUsed/>
    <w:rsid w:val="00E10971"/>
    <w:rPr>
      <w:b/>
      <w:bCs/>
    </w:rPr>
  </w:style>
  <w:style w:type="character" w:customStyle="1" w:styleId="CommentSubjectChar">
    <w:name w:val="Comment Subject Char"/>
    <w:basedOn w:val="CommentTextChar"/>
    <w:link w:val="CommentSubject"/>
    <w:uiPriority w:val="99"/>
    <w:semiHidden/>
    <w:rsid w:val="00E10971"/>
    <w:rPr>
      <w:rFonts w:ascii="Arial" w:hAnsi="Arial"/>
      <w:b/>
      <w:bCs/>
      <w:lang w:val="en-US"/>
    </w:rPr>
  </w:style>
  <w:style w:type="paragraph" w:styleId="BodyText">
    <w:name w:val="Body Text"/>
    <w:basedOn w:val="Normal"/>
    <w:link w:val="BodyTextChar"/>
    <w:rsid w:val="00B865B5"/>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B865B5"/>
    <w:rPr>
      <w:sz w:val="24"/>
      <w:szCs w:val="24"/>
      <w:lang w:eastAsia="nl-NL"/>
    </w:rPr>
  </w:style>
  <w:style w:type="paragraph" w:customStyle="1" w:styleId="ECCHLboldanditalics">
    <w:name w:val="ECC HL bold and italics"/>
    <w:basedOn w:val="Normal"/>
    <w:qFormat/>
    <w:rsid w:val="00B865B5"/>
    <w:pPr>
      <w:spacing w:before="240" w:after="60"/>
      <w:jc w:val="both"/>
    </w:pPr>
    <w:rPr>
      <w:rFonts w:eastAsia="Calibri"/>
      <w:b/>
      <w:bCs/>
      <w:i/>
      <w:szCs w:val="30"/>
      <w:lang w:val="en-GB"/>
    </w:rPr>
  </w:style>
  <w:style w:type="paragraph" w:customStyle="1" w:styleId="ECCBulletsLv1">
    <w:name w:val="ECC Bullets Lv1"/>
    <w:basedOn w:val="Normal"/>
    <w:qFormat/>
    <w:rsid w:val="00DC77B0"/>
    <w:pPr>
      <w:numPr>
        <w:numId w:val="11"/>
      </w:numPr>
      <w:tabs>
        <w:tab w:val="left" w:pos="340"/>
      </w:tabs>
      <w:spacing w:before="60"/>
      <w:jc w:val="both"/>
    </w:pPr>
    <w:rPr>
      <w:rFonts w:eastAsia="Calibri"/>
      <w:szCs w:val="22"/>
      <w:lang w:val="en-GB"/>
    </w:rPr>
  </w:style>
  <w:style w:type="paragraph" w:styleId="Caption">
    <w:name w:val="caption"/>
    <w:aliases w:val="ECC Figure Caption,ECC Caption"/>
    <w:next w:val="Normal"/>
    <w:link w:val="CaptionChar"/>
    <w:uiPriority w:val="35"/>
    <w:qFormat/>
    <w:rsid w:val="00DC77B0"/>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DC77B0"/>
    <w:pPr>
      <w:tabs>
        <w:tab w:val="clear" w:pos="340"/>
        <w:tab w:val="left" w:pos="680"/>
      </w:tabs>
      <w:ind w:left="680"/>
    </w:pPr>
  </w:style>
  <w:style w:type="paragraph" w:customStyle="1" w:styleId="ECCBulletsLv3">
    <w:name w:val="ECC Bullets Lv3"/>
    <w:basedOn w:val="ECCBulletsLv1"/>
    <w:rsid w:val="00DC77B0"/>
    <w:pPr>
      <w:tabs>
        <w:tab w:val="clear" w:pos="340"/>
        <w:tab w:val="left" w:pos="1021"/>
      </w:tabs>
      <w:ind w:left="1020"/>
    </w:pPr>
  </w:style>
  <w:style w:type="paragraph" w:customStyle="1" w:styleId="ECCLetteredList">
    <w:name w:val="ECC Lettered List"/>
    <w:qFormat/>
    <w:rsid w:val="00DC77B0"/>
    <w:pPr>
      <w:numPr>
        <w:numId w:val="12"/>
      </w:numPr>
      <w:spacing w:before="240"/>
      <w:jc w:val="both"/>
    </w:pPr>
    <w:rPr>
      <w:rFonts w:ascii="Arial" w:hAnsi="Arial"/>
    </w:rPr>
  </w:style>
  <w:style w:type="paragraph" w:customStyle="1" w:styleId="ECCNumberedList0">
    <w:name w:val="ECC Numbered List"/>
    <w:basedOn w:val="Normal"/>
    <w:qFormat/>
    <w:rsid w:val="00DC77B0"/>
    <w:pPr>
      <w:numPr>
        <w:numId w:val="13"/>
      </w:numPr>
      <w:spacing w:before="240"/>
      <w:jc w:val="both"/>
    </w:pPr>
    <w:rPr>
      <w:rFonts w:eastAsia="Calibri"/>
      <w:szCs w:val="20"/>
      <w:lang w:val="en-GB"/>
    </w:rPr>
  </w:style>
  <w:style w:type="paragraph" w:customStyle="1" w:styleId="ECCReference">
    <w:name w:val="ECC Reference"/>
    <w:basedOn w:val="Normal"/>
    <w:qFormat/>
    <w:rsid w:val="00DC77B0"/>
    <w:pPr>
      <w:tabs>
        <w:tab w:val="num" w:pos="397"/>
      </w:tabs>
      <w:spacing w:after="120"/>
      <w:ind w:left="397" w:hanging="397"/>
      <w:jc w:val="both"/>
    </w:pPr>
    <w:rPr>
      <w:rFonts w:eastAsia="Calibri"/>
      <w:szCs w:val="22"/>
      <w:lang w:val="en-GB" w:eastAsia="ja-JP"/>
    </w:rPr>
  </w:style>
  <w:style w:type="paragraph" w:customStyle="1" w:styleId="ECCFiguregraphcentred">
    <w:name w:val="ECC Figure/graph centred"/>
    <w:next w:val="Normal"/>
    <w:qFormat/>
    <w:rsid w:val="00DC77B0"/>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DC77B0"/>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DC77B0"/>
    <w:pPr>
      <w:keepNext/>
      <w:spacing w:after="60"/>
    </w:pPr>
    <w:rPr>
      <w:rFonts w:eastAsia="Calibri"/>
      <w:szCs w:val="22"/>
      <w:lang w:val="en-GB"/>
    </w:rPr>
  </w:style>
  <w:style w:type="paragraph" w:styleId="ListParagraph">
    <w:name w:val="List Paragraph"/>
    <w:basedOn w:val="Normal"/>
    <w:uiPriority w:val="34"/>
    <w:qFormat/>
    <w:rsid w:val="00DC77B0"/>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DC77B0"/>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DC77B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
    <w:link w:val="Caption"/>
    <w:qFormat/>
    <w:rsid w:val="00DC77B0"/>
    <w:rPr>
      <w:rFonts w:ascii="Arial" w:hAnsi="Arial"/>
      <w:b/>
      <w:bCs/>
      <w:color w:val="D2232A"/>
      <w:lang w:val="da-DK"/>
    </w:rPr>
  </w:style>
  <w:style w:type="paragraph" w:styleId="NormalWeb">
    <w:name w:val="Normal (Web)"/>
    <w:basedOn w:val="Normal"/>
    <w:uiPriority w:val="99"/>
    <w:semiHidden/>
    <w:unhideWhenUsed/>
    <w:rsid w:val="00DC77B0"/>
    <w:pPr>
      <w:spacing w:before="240" w:after="60"/>
      <w:jc w:val="both"/>
    </w:pPr>
    <w:rPr>
      <w:rFonts w:ascii="Times New Roman" w:eastAsia="Calibri" w:hAnsi="Times New Roman"/>
      <w:sz w:val="24"/>
      <w:lang w:val="en-GB"/>
    </w:rPr>
  </w:style>
  <w:style w:type="paragraph" w:styleId="Subtitle">
    <w:name w:val="Subtitle"/>
    <w:basedOn w:val="Normal"/>
    <w:next w:val="Normal"/>
    <w:link w:val="SubtitleChar"/>
    <w:uiPriority w:val="11"/>
    <w:qFormat/>
    <w:rsid w:val="00DC77B0"/>
    <w:pPr>
      <w:numPr>
        <w:ilvl w:val="1"/>
      </w:numPr>
      <w:spacing w:before="240" w:after="160"/>
      <w:jc w:val="both"/>
    </w:pPr>
    <w:rPr>
      <w:rFonts w:asciiTheme="minorHAnsi" w:eastAsiaTheme="minorEastAsia" w:hAnsiTheme="minorHAnsi" w:cstheme="minorBidi"/>
      <w:color w:val="5A5A5A" w:themeColor="text1" w:themeTint="A5"/>
      <w:spacing w:val="15"/>
      <w:sz w:val="22"/>
      <w:szCs w:val="22"/>
      <w:lang w:val="en-GB"/>
    </w:rPr>
  </w:style>
  <w:style w:type="character" w:customStyle="1" w:styleId="SubtitleChar">
    <w:name w:val="Subtitle Char"/>
    <w:basedOn w:val="DefaultParagraphFont"/>
    <w:link w:val="Subtitle"/>
    <w:uiPriority w:val="11"/>
    <w:rsid w:val="00DC77B0"/>
    <w:rPr>
      <w:rFonts w:asciiTheme="minorHAnsi" w:eastAsiaTheme="minorEastAsia" w:hAnsiTheme="minorHAnsi" w:cstheme="minorBidi"/>
      <w:color w:val="5A5A5A" w:themeColor="text1" w:themeTint="A5"/>
      <w:spacing w:val="15"/>
      <w:sz w:val="22"/>
      <w:szCs w:val="22"/>
    </w:rPr>
  </w:style>
  <w:style w:type="paragraph" w:customStyle="1" w:styleId="ECCNumberedlist">
    <w:name w:val="ECC Numbered list"/>
    <w:aliases w:val="level 2"/>
    <w:basedOn w:val="ECCAnnexheading3"/>
    <w:qFormat/>
    <w:rsid w:val="00DC77B0"/>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DC77B0"/>
    <w:pPr>
      <w:numPr>
        <w:ilvl w:val="1"/>
      </w:numPr>
    </w:pPr>
  </w:style>
  <w:style w:type="paragraph" w:customStyle="1" w:styleId="ECCLetteredListLevel2">
    <w:name w:val="ECC Lettered List Level 2"/>
    <w:basedOn w:val="ECCLetteredList"/>
    <w:qFormat/>
    <w:rsid w:val="00DC77B0"/>
    <w:pPr>
      <w:numPr>
        <w:ilvl w:val="1"/>
      </w:numPr>
    </w:pPr>
  </w:style>
  <w:style w:type="paragraph" w:styleId="Revision">
    <w:name w:val="Revision"/>
    <w:hidden/>
    <w:uiPriority w:val="99"/>
    <w:semiHidden/>
    <w:rsid w:val="00163D0F"/>
    <w:rPr>
      <w:rFonts w:ascii="Arial" w:hAnsi="Arial"/>
      <w:szCs w:val="24"/>
      <w:lang w:val="en-US"/>
    </w:rPr>
  </w:style>
  <w:style w:type="character" w:customStyle="1" w:styleId="FootnoteTextChar">
    <w:name w:val="Footnote Text Char"/>
    <w:basedOn w:val="DefaultParagraphFont"/>
    <w:link w:val="FootnoteText"/>
    <w:qFormat/>
    <w:rsid w:val="00B064AA"/>
    <w:rPr>
      <w:rFonts w:ascii="Arial" w:hAnsi="Arial"/>
      <w:lang w:val="en-US"/>
    </w:rPr>
  </w:style>
  <w:style w:type="paragraph" w:customStyle="1" w:styleId="TableParagraph">
    <w:name w:val="Table Paragraph"/>
    <w:basedOn w:val="Normal"/>
    <w:uiPriority w:val="1"/>
    <w:qFormat/>
    <w:rsid w:val="00FF2807"/>
    <w:pPr>
      <w:widowControl w:val="0"/>
      <w:autoSpaceDE w:val="0"/>
      <w:autoSpaceDN w:val="0"/>
      <w:spacing w:line="268" w:lineRule="exact"/>
      <w:ind w:left="211"/>
    </w:pPr>
    <w:rPr>
      <w:rFonts w:ascii="Times New Roman" w:hAnsi="Times New Roman"/>
      <w:sz w:val="22"/>
      <w:szCs w:val="22"/>
    </w:rPr>
  </w:style>
  <w:style w:type="paragraph" w:styleId="Title">
    <w:name w:val="Title"/>
    <w:basedOn w:val="Normal"/>
    <w:link w:val="TitleChar"/>
    <w:uiPriority w:val="10"/>
    <w:qFormat/>
    <w:rsid w:val="00FF2807"/>
    <w:pPr>
      <w:widowControl w:val="0"/>
      <w:autoSpaceDE w:val="0"/>
      <w:autoSpaceDN w:val="0"/>
      <w:ind w:left="1827" w:right="621"/>
      <w:jc w:val="center"/>
    </w:pPr>
    <w:rPr>
      <w:rFonts w:ascii="Times New Roman" w:hAnsi="Times New Roman"/>
      <w:b/>
      <w:bCs/>
      <w:sz w:val="24"/>
    </w:rPr>
  </w:style>
  <w:style w:type="character" w:customStyle="1" w:styleId="TitleChar">
    <w:name w:val="Title Char"/>
    <w:basedOn w:val="DefaultParagraphFont"/>
    <w:link w:val="Title"/>
    <w:uiPriority w:val="10"/>
    <w:rsid w:val="00FF2807"/>
    <w:rPr>
      <w:b/>
      <w:bCs/>
      <w:sz w:val="24"/>
      <w:szCs w:val="24"/>
      <w:lang w:val="en-US"/>
    </w:rPr>
  </w:style>
  <w:style w:type="numbering" w:customStyle="1" w:styleId="Letteredlist">
    <w:name w:val="Lettered list"/>
    <w:rsid w:val="00817280"/>
    <w:pPr>
      <w:numPr>
        <w:numId w:val="16"/>
      </w:numPr>
    </w:pPr>
  </w:style>
  <w:style w:type="character" w:styleId="UnresolvedMention">
    <w:name w:val="Unresolved Mention"/>
    <w:basedOn w:val="DefaultParagraphFont"/>
    <w:uiPriority w:val="99"/>
    <w:semiHidden/>
    <w:unhideWhenUsed/>
    <w:rsid w:val="004C6630"/>
    <w:rPr>
      <w:color w:val="605E5C"/>
      <w:shd w:val="clear" w:color="auto" w:fill="E1DFDD"/>
    </w:rPr>
  </w:style>
  <w:style w:type="character" w:customStyle="1" w:styleId="FooterChar">
    <w:name w:val="Footer Char"/>
    <w:basedOn w:val="DefaultParagraphFont"/>
    <w:link w:val="Footer"/>
    <w:uiPriority w:val="99"/>
    <w:rsid w:val="003B3896"/>
    <w:rPr>
      <w:rFonts w:ascii="Arial" w:hAnsi="Arial"/>
      <w:szCs w:val="24"/>
      <w:lang w:val="en-US"/>
    </w:rPr>
  </w:style>
  <w:style w:type="character" w:customStyle="1" w:styleId="ECCHLsubscript">
    <w:name w:val="ECC HL subscript"/>
    <w:uiPriority w:val="1"/>
    <w:qFormat/>
    <w:rsid w:val="0025235D"/>
    <w:rPr>
      <w:vertAlign w:val="subscript"/>
    </w:rPr>
  </w:style>
  <w:style w:type="character" w:customStyle="1" w:styleId="ECCHLsuperscript">
    <w:name w:val="ECC HL superscript"/>
    <w:uiPriority w:val="1"/>
    <w:rsid w:val="0025235D"/>
    <w:rPr>
      <w:vertAlign w:val="superscript"/>
    </w:rPr>
  </w:style>
  <w:style w:type="paragraph" w:customStyle="1" w:styleId="ECCAnnex-heading1">
    <w:name w:val="ECC Annex - heading1"/>
    <w:basedOn w:val="Heading1"/>
    <w:next w:val="ECCParagraph"/>
    <w:rsid w:val="00134CA6"/>
    <w:pPr>
      <w:numPr>
        <w:numId w:val="0"/>
      </w:numPr>
      <w:spacing w:before="400"/>
    </w:pPr>
  </w:style>
  <w:style w:type="paragraph" w:customStyle="1" w:styleId="WGNNA-bulleted">
    <w:name w:val="WGNNA-bulleted"/>
    <w:basedOn w:val="Normal"/>
    <w:rsid w:val="00134CA6"/>
    <w:pPr>
      <w:numPr>
        <w:numId w:val="17"/>
      </w:numPr>
      <w:spacing w:after="120"/>
      <w:jc w:val="both"/>
    </w:pPr>
    <w:rPr>
      <w:rFonts w:ascii="Times New Roman" w:hAnsi="Times New Roman"/>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512046">
      <w:bodyDiv w:val="1"/>
      <w:marLeft w:val="0"/>
      <w:marRight w:val="0"/>
      <w:marTop w:val="0"/>
      <w:marBottom w:val="0"/>
      <w:divBdr>
        <w:top w:val="none" w:sz="0" w:space="0" w:color="auto"/>
        <w:left w:val="none" w:sz="0" w:space="0" w:color="auto"/>
        <w:bottom w:val="none" w:sz="0" w:space="0" w:color="auto"/>
        <w:right w:val="none" w:sz="0" w:space="0" w:color="auto"/>
      </w:divBdr>
    </w:div>
    <w:div w:id="165794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65AA0-6325-4687-9AC2-4B794DE90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4992</Words>
  <Characters>26908</Characters>
  <Application>Microsoft Office Word</Application>
  <DocSecurity>0</DocSecurity>
  <Lines>572</Lines>
  <Paragraphs>298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31602</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ECC</dc:creator>
  <cp:keywords>CEPT Report 87</cp:keywords>
  <dc:description/>
  <cp:lastModifiedBy>ECO</cp:lastModifiedBy>
  <cp:revision>2</cp:revision>
  <cp:lastPrinted>2024-11-20T13:10:00Z</cp:lastPrinted>
  <dcterms:created xsi:type="dcterms:W3CDTF">2024-11-20T14:01:00Z</dcterms:created>
  <dcterms:modified xsi:type="dcterms:W3CDTF">2024-11-20T14:01:00Z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2024-03-06T13:40:11Z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917e6cae-18e1-4e9c-a901-8777393ff78b</vt:lpwstr>
  </property>
  <property fmtid="{D5CDD505-2E9C-101B-9397-08002B2CF9AE}" pid="8" name="MSIP_Label_5a50d26f-5c2c-4137-8396-1b24eb24286c_ContentBits">
    <vt:lpwstr>0</vt:lpwstr>
  </property>
</Properties>
</file>